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028A" w:rsidRPr="00FD028A" w:rsidRDefault="00FD028A" w:rsidP="00FD028A">
      <w:pPr>
        <w:spacing w:after="0" w:line="240" w:lineRule="auto"/>
        <w:rPr>
          <w:rFonts w:eastAsia="Times New Roman" w:cs="Times New Roman"/>
          <w:sz w:val="20"/>
          <w:szCs w:val="20"/>
        </w:rPr>
      </w:pPr>
      <w:r w:rsidRPr="00FD028A">
        <w:rPr>
          <w:rFonts w:ascii="Arial" w:eastAsia="Times New Roman" w:hAnsi="Arial" w:cs="Arial"/>
          <w:noProof/>
          <w:sz w:val="20"/>
          <w:szCs w:val="20"/>
        </w:rPr>
        <w:drawing>
          <wp:anchor distT="0" distB="0" distL="114300" distR="114300" simplePos="0" relativeHeight="251661312" behindDoc="1" locked="0" layoutInCell="1" allowOverlap="1" wp14:anchorId="63CA198C" wp14:editId="5B42F2C3">
            <wp:simplePos x="0" y="0"/>
            <wp:positionH relativeFrom="column">
              <wp:posOffset>2465070</wp:posOffset>
            </wp:positionH>
            <wp:positionV relativeFrom="paragraph">
              <wp:posOffset>49530</wp:posOffset>
            </wp:positionV>
            <wp:extent cx="1289685" cy="939165"/>
            <wp:effectExtent l="0" t="0" r="5715" b="0"/>
            <wp:wrapTight wrapText="bothSides">
              <wp:wrapPolygon edited="0">
                <wp:start x="0" y="0"/>
                <wp:lineTo x="0" y="21030"/>
                <wp:lineTo x="21377" y="21030"/>
                <wp:lineTo x="21377"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9685" cy="939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rFonts w:eastAsia="Times New Roman" w:cs="Times New Roman"/>
          <w:noProof/>
          <w:sz w:val="20"/>
          <w:szCs w:val="20"/>
        </w:rPr>
        <w:drawing>
          <wp:anchor distT="0" distB="0" distL="114300" distR="114300" simplePos="0" relativeHeight="251660288" behindDoc="0" locked="0" layoutInCell="1" allowOverlap="1" wp14:anchorId="32681A0D" wp14:editId="5EBC3E2F">
            <wp:simplePos x="0" y="0"/>
            <wp:positionH relativeFrom="column">
              <wp:posOffset>-4445</wp:posOffset>
            </wp:positionH>
            <wp:positionV relativeFrom="paragraph">
              <wp:posOffset>-4445</wp:posOffset>
            </wp:positionV>
            <wp:extent cx="1351280" cy="9398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51280" cy="939800"/>
                    </a:xfrm>
                    <a:prstGeom prst="rect">
                      <a:avLst/>
                    </a:prstGeom>
                    <a:noFill/>
                  </pic:spPr>
                </pic:pic>
              </a:graphicData>
            </a:graphic>
            <wp14:sizeRelH relativeFrom="page">
              <wp14:pctWidth>0</wp14:pctWidth>
            </wp14:sizeRelH>
            <wp14:sizeRelV relativeFrom="page">
              <wp14:pctHeight>0</wp14:pctHeight>
            </wp14:sizeRelV>
          </wp:anchor>
        </w:drawing>
      </w:r>
      <w:r w:rsidRPr="00FD028A" w:rsidDel="00E701EB">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noProof/>
          <w:sz w:val="20"/>
          <w:szCs w:val="20"/>
        </w:rPr>
        <w:drawing>
          <wp:anchor distT="0" distB="0" distL="114300" distR="114300" simplePos="0" relativeHeight="251659264" behindDoc="0" locked="1" layoutInCell="1" allowOverlap="1" wp14:anchorId="76AA8CA1" wp14:editId="07E1EA7D">
            <wp:simplePos x="0" y="0"/>
            <wp:positionH relativeFrom="character">
              <wp:posOffset>3016885</wp:posOffset>
            </wp:positionH>
            <wp:positionV relativeFrom="line">
              <wp:posOffset>-4445</wp:posOffset>
            </wp:positionV>
            <wp:extent cx="733425" cy="937895"/>
            <wp:effectExtent l="0" t="0" r="9525" b="0"/>
            <wp:wrapSquare wrapText="bothSides"/>
            <wp:docPr id="5" name="Obrázok 5" descr="Štátny znak Slovenskej republi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Štátny znak Slovenskej republik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937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D028A">
        <w:rPr>
          <w:rFonts w:eastAsia="Times New Roman" w:cs="Times New Roman"/>
          <w:sz w:val="20"/>
          <w:szCs w:val="20"/>
        </w:rPr>
        <w:t xml:space="preserve">    </w:t>
      </w:r>
      <w:r w:rsidRPr="00FD028A">
        <w:rPr>
          <w:rFonts w:eastAsia="Times New Roman" w:cs="Times New Roman"/>
          <w:sz w:val="20"/>
          <w:szCs w:val="20"/>
        </w:rPr>
        <w:tab/>
      </w:r>
      <w:r w:rsidRPr="00FD028A">
        <w:rPr>
          <w:rFonts w:eastAsia="Times New Roman" w:cs="Times New Roman"/>
          <w:sz w:val="20"/>
          <w:szCs w:val="20"/>
        </w:rPr>
        <w:tab/>
      </w:r>
      <w:r w:rsidRPr="00FD028A">
        <w:rPr>
          <w:rFonts w:eastAsia="Times New Roman" w:cs="Times New Roman"/>
          <w:sz w:val="20"/>
          <w:szCs w:val="20"/>
        </w:rPr>
        <w:tab/>
        <w:t xml:space="preserve">         </w:t>
      </w:r>
    </w:p>
    <w:p w:rsidR="00FD028A" w:rsidRPr="00FD028A" w:rsidRDefault="00FD028A" w:rsidP="00FD028A">
      <w:pPr>
        <w:spacing w:after="0" w:line="240" w:lineRule="auto"/>
        <w:jc w:val="center"/>
        <w:rPr>
          <w:rFonts w:eastAsia="Times New Roman" w:cs="Times New Roman"/>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40"/>
          <w:szCs w:val="20"/>
        </w:rPr>
      </w:pPr>
      <w:r w:rsidRPr="00FD028A">
        <w:rPr>
          <w:rFonts w:eastAsia="Times New Roman" w:cs="Times New Roman"/>
          <w:b/>
          <w:sz w:val="40"/>
          <w:szCs w:val="20"/>
        </w:rPr>
        <w:t xml:space="preserve">Vzor CKO č. </w:t>
      </w:r>
      <w:sdt>
        <w:sdtPr>
          <w:rPr>
            <w:rFonts w:eastAsia="Times New Roman" w:cs="Times New Roman"/>
            <w:b/>
            <w:sz w:val="40"/>
            <w:szCs w:val="20"/>
          </w:rPr>
          <w:alias w:val="Poradové číslo vzoru"/>
          <w:tag w:val="Poradové číslo vzoru"/>
          <w:id w:val="-1009137634"/>
          <w:placeholder>
            <w:docPart w:val="B735ECECB15E4057BAB7D57B6634A51F"/>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r w:rsidR="00A66794">
            <w:rPr>
              <w:rFonts w:eastAsia="Times New Roman" w:cs="Times New Roman"/>
              <w:b/>
              <w:sz w:val="40"/>
              <w:szCs w:val="20"/>
            </w:rPr>
            <w:t>21</w:t>
          </w:r>
        </w:sdtContent>
      </w:sdt>
    </w:p>
    <w:p w:rsidR="00FD028A" w:rsidRPr="00FD028A" w:rsidRDefault="00FD028A" w:rsidP="00FD028A">
      <w:pPr>
        <w:spacing w:after="0" w:line="240" w:lineRule="auto"/>
        <w:jc w:val="center"/>
        <w:rPr>
          <w:rFonts w:eastAsia="Times New Roman" w:cs="Times New Roman"/>
          <w:b/>
          <w:sz w:val="32"/>
          <w:szCs w:val="32"/>
        </w:rPr>
      </w:pPr>
      <w:r w:rsidRPr="00FD028A">
        <w:rPr>
          <w:rFonts w:eastAsia="Times New Roman" w:cs="Times New Roman"/>
          <w:b/>
          <w:sz w:val="32"/>
          <w:szCs w:val="32"/>
        </w:rPr>
        <w:t xml:space="preserve">verzia </w:t>
      </w:r>
      <w:sdt>
        <w:sdtPr>
          <w:rPr>
            <w:rFonts w:eastAsia="Times New Roman" w:cs="Times New Roman"/>
            <w:b/>
            <w:sz w:val="32"/>
            <w:szCs w:val="32"/>
          </w:rPr>
          <w:alias w:val="Poradové číslo vzoru"/>
          <w:tag w:val="Poradové číslo vzoru"/>
          <w:id w:val="-1645188027"/>
          <w:placeholder>
            <w:docPart w:val="103F38E32C084A3FB53A30712D732121"/>
          </w:placeholder>
          <w:dropDownList>
            <w:listItem w:value="Vyberte položku."/>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listItem w:displayText="25" w:value="25"/>
            <w:listItem w:displayText="26" w:value="26"/>
            <w:listItem w:displayText="27" w:value="27"/>
            <w:listItem w:displayText="28" w:value="28"/>
            <w:listItem w:displayText="29" w:value="29"/>
            <w:listItem w:displayText="30" w:value="30"/>
            <w:listItem w:displayText="31" w:value="31"/>
            <w:listItem w:displayText="32" w:value="32"/>
            <w:listItem w:displayText="33" w:value="33"/>
            <w:listItem w:displayText="34" w:value="34"/>
            <w:listItem w:displayText="35" w:value="35"/>
            <w:listItem w:displayText="36" w:value="36"/>
            <w:listItem w:displayText="37" w:value="37"/>
            <w:listItem w:displayText="38" w:value="38"/>
            <w:listItem w:displayText="39" w:value="39"/>
            <w:listItem w:displayText="40" w:value="40"/>
            <w:listItem w:displayText="41" w:value="41"/>
            <w:listItem w:displayText="42" w:value="42"/>
            <w:listItem w:displayText="43" w:value="43"/>
            <w:listItem w:displayText="44" w:value="44"/>
            <w:listItem w:displayText="45" w:value="45"/>
            <w:listItem w:displayText="46" w:value="46"/>
            <w:listItem w:displayText="47" w:value="47"/>
            <w:listItem w:displayText="48" w:value="48"/>
            <w:listItem w:displayText="49" w:value="49"/>
            <w:listItem w:displayText="50" w:value="50"/>
            <w:listItem w:displayText="51" w:value="51"/>
            <w:listItem w:displayText="52" w:value="52"/>
            <w:listItem w:displayText="53" w:value="53"/>
            <w:listItem w:displayText="54" w:value="54"/>
            <w:listItem w:displayText="55" w:value="55"/>
            <w:listItem w:displayText="56" w:value="56"/>
            <w:listItem w:displayText="57" w:value="57"/>
            <w:listItem w:displayText="58" w:value="58"/>
            <w:listItem w:displayText="59" w:value="59"/>
            <w:listItem w:displayText="60" w:value="60"/>
            <w:listItem w:displayText="61" w:value="61"/>
            <w:listItem w:displayText="62" w:value="62"/>
            <w:listItem w:displayText="63" w:value="63"/>
            <w:listItem w:displayText="64" w:value="64"/>
            <w:listItem w:displayText="65" w:value="65"/>
            <w:listItem w:displayText="66" w:value="66"/>
            <w:listItem w:displayText="67" w:value="67"/>
            <w:listItem w:displayText="68" w:value="68"/>
            <w:listItem w:displayText="69" w:value="69"/>
            <w:listItem w:displayText="70" w:value="70"/>
            <w:listItem w:displayText="71" w:value="71"/>
            <w:listItem w:displayText="72" w:value="72"/>
            <w:listItem w:displayText="73" w:value="73"/>
            <w:listItem w:displayText="74" w:value="74"/>
            <w:listItem w:displayText="75" w:value="75"/>
            <w:listItem w:displayText="76" w:value="76"/>
            <w:listItem w:displayText="77" w:value="77"/>
            <w:listItem w:displayText="78" w:value="78"/>
            <w:listItem w:displayText="79" w:value="79"/>
            <w:listItem w:displayText="80" w:value="80"/>
            <w:listItem w:displayText="81" w:value="81"/>
            <w:listItem w:displayText="82" w:value="82"/>
            <w:listItem w:displayText="83" w:value="83"/>
            <w:listItem w:displayText="84" w:value="84"/>
            <w:listItem w:displayText="85" w:value="85"/>
            <w:listItem w:displayText="86" w:value="86"/>
            <w:listItem w:displayText="87" w:value="87"/>
            <w:listItem w:displayText="88" w:value="88"/>
            <w:listItem w:displayText="89" w:value="89"/>
            <w:listItem w:displayText="90" w:value="90"/>
            <w:listItem w:displayText="91" w:value="91"/>
            <w:listItem w:displayText="92" w:value="92"/>
            <w:listItem w:displayText="93" w:value="93"/>
            <w:listItem w:displayText="94" w:value="94"/>
            <w:listItem w:displayText="95" w:value="95"/>
            <w:listItem w:displayText="96" w:value="96"/>
            <w:listItem w:displayText="97" w:value="97"/>
            <w:listItem w:displayText="98" w:value="98"/>
            <w:listItem w:displayText="99" w:value="99"/>
            <w:listItem w:displayText="100" w:value="100"/>
            <w:listItem w:displayText="101" w:value="101"/>
            <w:listItem w:displayText="102" w:value="102"/>
            <w:listItem w:displayText="103" w:value="103"/>
            <w:listItem w:displayText="104" w:value="104"/>
            <w:listItem w:displayText="105" w:value="105"/>
            <w:listItem w:displayText="106" w:value="106"/>
            <w:listItem w:displayText="107" w:value="107"/>
            <w:listItem w:displayText="108" w:value="108"/>
            <w:listItem w:displayText="109" w:value="109"/>
            <w:listItem w:displayText="110" w:value="110"/>
            <w:listItem w:displayText="111" w:value="111"/>
            <w:listItem w:displayText="112" w:value="112"/>
            <w:listItem w:displayText="113" w:value="113"/>
            <w:listItem w:displayText="114" w:value="114"/>
            <w:listItem w:displayText="115" w:value="115"/>
            <w:listItem w:displayText="116" w:value="116"/>
            <w:listItem w:displayText="117" w:value="117"/>
            <w:listItem w:displayText="118" w:value="118"/>
            <w:listItem w:displayText="119" w:value="119"/>
            <w:listItem w:displayText="120" w:value="120"/>
            <w:listItem w:displayText="121" w:value="121"/>
            <w:listItem w:displayText="122" w:value="122"/>
            <w:listItem w:displayText="123" w:value="123"/>
            <w:listItem w:displayText="124" w:value="124"/>
            <w:listItem w:displayText="125" w:value="125"/>
            <w:listItem w:displayText="126" w:value="126"/>
            <w:listItem w:displayText="127" w:value="127"/>
            <w:listItem w:displayText="128" w:value="128"/>
            <w:listItem w:displayText="129" w:value="129"/>
            <w:listItem w:displayText="130" w:value="130"/>
            <w:listItem w:displayText="131" w:value="131"/>
            <w:listItem w:displayText="132" w:value="132"/>
            <w:listItem w:displayText="133" w:value="133"/>
            <w:listItem w:displayText="134" w:value="134"/>
            <w:listItem w:displayText="135" w:value="135"/>
            <w:listItem w:displayText="136" w:value="136"/>
            <w:listItem w:displayText="137" w:value="137"/>
            <w:listItem w:displayText="138" w:value="138"/>
            <w:listItem w:displayText="139" w:value="139"/>
            <w:listItem w:displayText="140" w:value="140"/>
            <w:listItem w:displayText="141" w:value="141"/>
            <w:listItem w:displayText="142" w:value="142"/>
            <w:listItem w:displayText="143" w:value="143"/>
            <w:listItem w:displayText="144" w:value="144"/>
            <w:listItem w:displayText="145" w:value="145"/>
            <w:listItem w:displayText="146" w:value="146"/>
            <w:listItem w:displayText="147" w:value="147"/>
            <w:listItem w:displayText="148" w:value="148"/>
            <w:listItem w:displayText="149" w:value="149"/>
            <w:listItem w:displayText="150" w:value="150"/>
            <w:listItem w:displayText="151" w:value="151"/>
            <w:listItem w:displayText="152" w:value="152"/>
            <w:listItem w:displayText="153" w:value="153"/>
            <w:listItem w:displayText="154" w:value="154"/>
            <w:listItem w:displayText="155" w:value="155"/>
            <w:listItem w:displayText="156" w:value="156"/>
            <w:listItem w:displayText="157" w:value="157"/>
            <w:listItem w:displayText="158" w:value="158"/>
            <w:listItem w:displayText="159" w:value="159"/>
            <w:listItem w:displayText="160" w:value="160"/>
            <w:listItem w:displayText="161" w:value="161"/>
            <w:listItem w:displayText="162" w:value="162"/>
            <w:listItem w:displayText="163" w:value="163"/>
            <w:listItem w:displayText="164" w:value="164"/>
            <w:listItem w:displayText="165" w:value="165"/>
            <w:listItem w:displayText="166" w:value="166"/>
            <w:listItem w:displayText="167" w:value="167"/>
            <w:listItem w:displayText="168" w:value="168"/>
            <w:listItem w:displayText="169" w:value="169"/>
            <w:listItem w:displayText="170" w:value="170"/>
            <w:listItem w:displayText="171" w:value="171"/>
            <w:listItem w:displayText="172" w:value="172"/>
            <w:listItem w:displayText="173" w:value="173"/>
            <w:listItem w:displayText="174" w:value="174"/>
            <w:listItem w:displayText="175" w:value="175"/>
            <w:listItem w:displayText="176" w:value="176"/>
            <w:listItem w:displayText="177" w:value="177"/>
            <w:listItem w:displayText="178" w:value="178"/>
            <w:listItem w:displayText="179" w:value="179"/>
            <w:listItem w:displayText="180" w:value="180"/>
            <w:listItem w:displayText="181" w:value="181"/>
            <w:listItem w:displayText="182" w:value="182"/>
            <w:listItem w:displayText="183" w:value="183"/>
            <w:listItem w:displayText="184" w:value="184"/>
            <w:listItem w:displayText="185" w:value="185"/>
            <w:listItem w:displayText="186" w:value="186"/>
            <w:listItem w:displayText="187" w:value="187"/>
            <w:listItem w:displayText="188" w:value="188"/>
            <w:listItem w:displayText="189" w:value="189"/>
            <w:listItem w:displayText="190" w:value="190"/>
            <w:listItem w:displayText="191" w:value="191"/>
            <w:listItem w:displayText="192" w:value="192"/>
            <w:listItem w:displayText="193" w:value="193"/>
            <w:listItem w:displayText="194" w:value="194"/>
            <w:listItem w:displayText="195" w:value="195"/>
            <w:listItem w:displayText="196" w:value="196"/>
            <w:listItem w:displayText="197" w:value="197"/>
            <w:listItem w:displayText="198" w:value="198"/>
            <w:listItem w:displayText="199" w:value="199"/>
            <w:listItem w:displayText="200" w:value="200"/>
          </w:dropDownList>
        </w:sdtPr>
        <w:sdtEndPr/>
        <w:sdtContent>
          <w:del w:id="0" w:author="Autor">
            <w:r w:rsidR="00BB33D5" w:rsidDel="0027364D">
              <w:rPr>
                <w:rFonts w:eastAsia="Times New Roman" w:cs="Times New Roman"/>
                <w:b/>
                <w:sz w:val="32"/>
                <w:szCs w:val="32"/>
              </w:rPr>
              <w:delText>2</w:delText>
            </w:r>
          </w:del>
          <w:ins w:id="1" w:author="Autor">
            <w:r w:rsidR="0027364D">
              <w:rPr>
                <w:rFonts w:eastAsia="Times New Roman" w:cs="Times New Roman"/>
                <w:b/>
                <w:sz w:val="32"/>
                <w:szCs w:val="32"/>
              </w:rPr>
              <w:t>3</w:t>
            </w:r>
          </w:ins>
        </w:sdtContent>
      </w:sdt>
    </w:p>
    <w:p w:rsidR="00FD028A" w:rsidRPr="00FD028A" w:rsidRDefault="00FD028A" w:rsidP="00FD028A">
      <w:pPr>
        <w:spacing w:after="0" w:line="240" w:lineRule="auto"/>
        <w:jc w:val="center"/>
        <w:rPr>
          <w:rFonts w:eastAsia="Times New Roman" w:cs="Times New Roman"/>
          <w:b/>
          <w:sz w:val="20"/>
          <w:szCs w:val="20"/>
        </w:rPr>
      </w:pPr>
      <w:bookmarkStart w:id="2" w:name="_GoBack"/>
      <w:bookmarkEnd w:id="2"/>
    </w:p>
    <w:p w:rsidR="00FD028A" w:rsidRPr="00FD028A" w:rsidRDefault="00FD028A" w:rsidP="00FD028A">
      <w:pPr>
        <w:spacing w:after="0" w:line="240" w:lineRule="auto"/>
        <w:jc w:val="center"/>
        <w:rPr>
          <w:rFonts w:eastAsia="Times New Roman" w:cs="Times New Roman"/>
          <w:b/>
          <w:sz w:val="20"/>
          <w:szCs w:val="20"/>
        </w:rPr>
      </w:pPr>
    </w:p>
    <w:p w:rsidR="00FD028A" w:rsidRPr="00FD028A" w:rsidRDefault="00FD028A" w:rsidP="00FD028A">
      <w:pPr>
        <w:spacing w:after="0" w:line="240" w:lineRule="auto"/>
        <w:jc w:val="center"/>
        <w:rPr>
          <w:rFonts w:eastAsia="Times New Roman" w:cs="Times New Roman"/>
          <w:b/>
          <w:sz w:val="28"/>
          <w:szCs w:val="20"/>
        </w:rPr>
      </w:pPr>
      <w:r w:rsidRPr="00FD028A">
        <w:rPr>
          <w:rFonts w:eastAsia="Times New Roman" w:cs="Times New Roman"/>
          <w:b/>
          <w:sz w:val="28"/>
          <w:szCs w:val="20"/>
        </w:rPr>
        <w:t>Programové obdobie 2014 – 2020</w:t>
      </w:r>
    </w:p>
    <w:p w:rsidR="00FD028A" w:rsidRPr="00FD028A" w:rsidRDefault="00FD028A" w:rsidP="00FD028A">
      <w:pPr>
        <w:spacing w:after="0" w:line="240" w:lineRule="auto"/>
        <w:rPr>
          <w:rFonts w:eastAsia="Times New Roman" w:cs="Times New Roman"/>
          <w:sz w:val="20"/>
          <w:szCs w:val="20"/>
        </w:rPr>
      </w:pPr>
    </w:p>
    <w:p w:rsidR="00FD028A" w:rsidRPr="00FD028A" w:rsidRDefault="00FD028A" w:rsidP="00FD028A">
      <w:pPr>
        <w:spacing w:after="0" w:line="240" w:lineRule="auto"/>
        <w:rPr>
          <w:rFonts w:eastAsia="Times New Roman" w:cs="Times New Roman"/>
          <w:sz w:val="20"/>
          <w:szCs w:val="20"/>
        </w:rPr>
      </w:pPr>
    </w:p>
    <w:tbl>
      <w:tblPr>
        <w:tblStyle w:val="Mriekatabuky1"/>
        <w:tblW w:w="8964" w:type="dxa"/>
        <w:tblInd w:w="108"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shd w:val="clear" w:color="auto" w:fill="B2A1C7" w:themeFill="accent4" w:themeFillTint="99"/>
        <w:tblLook w:val="04A0" w:firstRow="1" w:lastRow="0" w:firstColumn="1" w:lastColumn="0" w:noHBand="0" w:noVBand="1"/>
      </w:tblPr>
      <w:tblGrid>
        <w:gridCol w:w="2268"/>
        <w:gridCol w:w="6696"/>
      </w:tblGrid>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Vec:</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977107" w:rsidRDefault="00F72158" w:rsidP="00977107">
            <w:pPr>
              <w:pStyle w:val="Hlavika"/>
            </w:pPr>
            <w:r>
              <w:t>Hodnotiaci hárok</w:t>
            </w:r>
            <w:r w:rsidR="00645C7C">
              <w:t xml:space="preserve"> </w:t>
            </w:r>
            <w:r w:rsidR="00645C7C" w:rsidRPr="00645C7C">
              <w:t>odborného hodnotenia žiadosti o nenávratný finančný príspevok</w:t>
            </w:r>
          </w:p>
          <w:p w:rsidR="00FD028A" w:rsidRPr="00FD028A" w:rsidRDefault="00FD028A" w:rsidP="00FD028A">
            <w:pPr>
              <w:jc w:val="both"/>
              <w:rPr>
                <w:rFonts w:eastAsia="Times New Roman" w:cs="Times New Roman"/>
                <w:szCs w:val="20"/>
              </w:rPr>
            </w:pP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Určené pre:</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Default="00F147E9" w:rsidP="00FD028A">
            <w:pPr>
              <w:jc w:val="both"/>
              <w:rPr>
                <w:rFonts w:eastAsia="Times New Roman" w:cs="Times New Roman"/>
                <w:szCs w:val="20"/>
              </w:rPr>
            </w:pPr>
            <w:r>
              <w:rPr>
                <w:rFonts w:eastAsia="Times New Roman" w:cs="Times New Roman"/>
                <w:szCs w:val="20"/>
              </w:rPr>
              <w:t>Riadiace orgány</w:t>
            </w:r>
          </w:p>
          <w:p w:rsidR="006A0FA0" w:rsidRPr="00FD028A" w:rsidRDefault="006A0FA0" w:rsidP="00FD028A">
            <w:pPr>
              <w:jc w:val="both"/>
              <w:rPr>
                <w:rFonts w:eastAsia="Times New Roman" w:cs="Times New Roman"/>
                <w:szCs w:val="20"/>
              </w:rPr>
            </w:pPr>
            <w:r>
              <w:rPr>
                <w:rFonts w:eastAsia="Times New Roman" w:cs="Times New Roman"/>
                <w:szCs w:val="20"/>
              </w:rPr>
              <w:t>Sprostredkovateľské orgány</w:t>
            </w: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Na vedomie:</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Certifikačný orgán</w:t>
            </w:r>
          </w:p>
          <w:p w:rsidR="00FD028A" w:rsidRPr="00FD028A" w:rsidRDefault="00FD028A" w:rsidP="00FD028A">
            <w:pPr>
              <w:jc w:val="both"/>
              <w:rPr>
                <w:rFonts w:eastAsia="Times New Roman" w:cs="Times New Roman"/>
                <w:szCs w:val="20"/>
              </w:rPr>
            </w:pPr>
            <w:r w:rsidRPr="00FD028A">
              <w:rPr>
                <w:rFonts w:eastAsia="Times New Roman" w:cs="Times New Roman"/>
                <w:szCs w:val="20"/>
              </w:rPr>
              <w:t>Orgán auditu</w:t>
            </w:r>
          </w:p>
          <w:p w:rsidR="00FD028A" w:rsidRPr="00FD028A" w:rsidRDefault="00FD028A" w:rsidP="00FD028A">
            <w:pPr>
              <w:jc w:val="both"/>
              <w:rPr>
                <w:rFonts w:eastAsia="Times New Roman" w:cs="Times New Roman"/>
                <w:szCs w:val="20"/>
              </w:rPr>
            </w:pPr>
            <w:r w:rsidRPr="00FD028A">
              <w:rPr>
                <w:rFonts w:eastAsia="Times New Roman" w:cs="Times New Roman"/>
                <w:szCs w:val="20"/>
              </w:rPr>
              <w:t>Gestori horizontálnych princípov</w:t>
            </w: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Vydáva:</w:t>
            </w: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16"/>
                <w:szCs w:val="20"/>
              </w:rPr>
            </w:pPr>
          </w:p>
          <w:p w:rsidR="00FD028A" w:rsidRPr="00FD028A" w:rsidRDefault="00FD028A" w:rsidP="00FD028A">
            <w:pPr>
              <w:rPr>
                <w:rFonts w:eastAsia="Times New Roman" w:cs="Times New Roman"/>
                <w:b/>
                <w:sz w:val="26"/>
                <w:szCs w:val="26"/>
              </w:rPr>
            </w:pP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Centrálny koordinačný orgán</w:t>
            </w:r>
          </w:p>
          <w:p w:rsidR="00FD028A" w:rsidRPr="00FD028A" w:rsidRDefault="00FD028A" w:rsidP="00FD028A">
            <w:pPr>
              <w:jc w:val="both"/>
              <w:rPr>
                <w:rFonts w:eastAsia="Times New Roman" w:cs="Times New Roman"/>
                <w:szCs w:val="20"/>
              </w:rPr>
            </w:pPr>
            <w:r w:rsidRPr="00FD028A">
              <w:rPr>
                <w:rFonts w:eastAsia="Times New Roman" w:cs="Times New Roman"/>
                <w:szCs w:val="20"/>
              </w:rPr>
              <w:t>Úrad vlády SR</w:t>
            </w:r>
          </w:p>
          <w:p w:rsidR="00FD028A" w:rsidRPr="00FD028A" w:rsidRDefault="00FD028A" w:rsidP="00FD028A">
            <w:pPr>
              <w:jc w:val="both"/>
              <w:rPr>
                <w:rFonts w:eastAsia="Times New Roman" w:cs="Times New Roman"/>
                <w:szCs w:val="20"/>
              </w:rPr>
            </w:pPr>
            <w:r w:rsidRPr="00FD028A">
              <w:rPr>
                <w:rFonts w:eastAsia="Times New Roman" w:cs="Times New Roman"/>
                <w:szCs w:val="20"/>
              </w:rPr>
              <w:t>v súlade s kapitolou 1.2, ods. 3, písm. a) Systému riadenia európskych štrukturálnych a investičných fondov</w:t>
            </w:r>
          </w:p>
        </w:tc>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Záväznosť:</w:t>
            </w: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p w:rsidR="00FD028A" w:rsidRPr="00FD028A" w:rsidRDefault="00FD028A" w:rsidP="00FD028A">
            <w:pPr>
              <w:rPr>
                <w:rFonts w:eastAsia="Times New Roman" w:cs="Times New Roman"/>
                <w:b/>
                <w:sz w:val="16"/>
                <w:szCs w:val="16"/>
              </w:rPr>
            </w:pPr>
          </w:p>
        </w:tc>
        <w:sdt>
          <w:sdtPr>
            <w:rPr>
              <w:rFonts w:eastAsia="Times New Roman" w:cs="Times New Roman"/>
              <w:szCs w:val="20"/>
            </w:rPr>
            <w:alias w:val="Záväznosť"/>
            <w:tag w:val="Záväznosť"/>
            <w:id w:val="1763795753"/>
            <w:placeholder>
              <w:docPart w:val="DB38C9FFAA374AE4A482C60FCAA6520A"/>
            </w:placeholder>
            <w:dropDownList>
              <w:listItem w:value="Vyberte položku."/>
              <w:listItem w:displayText="Vzor je pre subjekty, ktorým je určený záväzný v celom jeho rozsahu, bez možnosti úpravy. Výnimkou je možnosť úpravy, ktorá je vo vzore výslovne povolená." w:value="Vzor je pre subjekty, ktorým je určený záväzný v celom jeho rozsahu, bez možnosti úpravy. Výnimkou je možnosť úpravy, ktorá je vo vzore výslovne povolená."/>
              <w:listItem w:displayText="Vzor je pre subjekty, ktorým je určený, záväzný. Subjekty, ktorým je vzor určený, môžu vzor doplniť s ohľadom na špecifické potreby OP, pričom musí byť zachovaný minimálny obsah uvedený vo vzore. " w:value="Vzor je pre subjekty, ktorým je určený, záväzný. Subjekty, ktorým je vzor určený, môžu vzor doplniť s ohľadom na špecifické potreby OP, pričom musí byť zachovaný minimálny obsah uvedený vo vzore. "/>
              <w:listItem w:displayText="Vzor má odporúčací charakter a subjekty, ktorým je vzor určený sú oprávnené využiť iný vzor." w:value="Vzor má odporúčací charakter a subjekty, ktorým je vzor určený sú oprávnené využiť iný vzor."/>
            </w:dropDownList>
          </w:sdtPr>
          <w:sdtEndPr/>
          <w:sdtContent>
            <w:tc>
              <w:tcPr>
                <w:tcW w:w="6696" w:type="dxa"/>
                <w:shd w:val="clear" w:color="auto" w:fill="B2A1C7" w:themeFill="accent4" w:themeFillTint="99"/>
              </w:tcPr>
              <w:p w:rsidR="00FD028A" w:rsidRPr="00FD028A" w:rsidRDefault="006636D2" w:rsidP="00FD028A">
                <w:pPr>
                  <w:jc w:val="both"/>
                  <w:rPr>
                    <w:rFonts w:eastAsia="Times New Roman" w:cs="Times New Roman"/>
                    <w:szCs w:val="20"/>
                  </w:rPr>
                </w:pPr>
                <w:r>
                  <w:rPr>
                    <w:rFonts w:eastAsia="Times New Roman" w:cs="Times New Roman"/>
                    <w:szCs w:val="20"/>
                  </w:rPr>
                  <w:t xml:space="preserve">Vzor je pre subjekty, ktorým je určený, záväzný. Subjekty, ktorým je vzor určený, môžu vzor doplniť s ohľadom na špecifické potreby OP, pričom musí byť zachovaný minimálny obsah uvedený vo vzore. </w:t>
                </w:r>
              </w:p>
            </w:tc>
          </w:sdtContent>
        </w:sdt>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vydania:</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sdt>
          <w:sdtPr>
            <w:rPr>
              <w:rFonts w:eastAsia="Times New Roman" w:cs="Times New Roman"/>
              <w:szCs w:val="20"/>
            </w:rPr>
            <w:id w:val="88820667"/>
            <w:placeholder>
              <w:docPart w:val="17BA6A5741434F2D811F9E65707C120F"/>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FD028A" w:rsidRPr="00FD028A" w:rsidRDefault="00E467C9" w:rsidP="00BB33D5">
                <w:pPr>
                  <w:jc w:val="both"/>
                  <w:rPr>
                    <w:rFonts w:eastAsia="Times New Roman" w:cs="Times New Roman"/>
                    <w:szCs w:val="20"/>
                  </w:rPr>
                </w:pPr>
                <w:del w:id="3" w:author="Autor">
                  <w:r w:rsidDel="00816D30">
                    <w:rPr>
                      <w:rFonts w:eastAsia="Times New Roman" w:cs="Times New Roman"/>
                      <w:szCs w:val="20"/>
                    </w:rPr>
                    <w:delText>30.11.2015</w:delText>
                  </w:r>
                </w:del>
                <w:ins w:id="4" w:author="Autor">
                  <w:del w:id="5" w:author="Autor">
                    <w:r w:rsidR="0027364D" w:rsidDel="00816D30">
                      <w:rPr>
                        <w:rFonts w:eastAsia="Times New Roman" w:cs="Times New Roman"/>
                        <w:szCs w:val="20"/>
                      </w:rPr>
                      <w:delText>31.12.2015</w:delText>
                    </w:r>
                  </w:del>
                  <w:r w:rsidR="00816D30">
                    <w:rPr>
                      <w:rFonts w:eastAsia="Times New Roman" w:cs="Times New Roman"/>
                      <w:szCs w:val="20"/>
                    </w:rPr>
                    <w:t>11.02.2016</w:t>
                  </w:r>
                </w:ins>
              </w:p>
            </w:tc>
          </w:sdtContent>
        </w:sdt>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Dátum účinnosti:</w:t>
            </w:r>
          </w:p>
          <w:p w:rsidR="00FD028A" w:rsidRPr="00FD028A" w:rsidRDefault="00FD028A" w:rsidP="00FD028A">
            <w:pPr>
              <w:rPr>
                <w:rFonts w:eastAsia="Times New Roman" w:cs="Times New Roman"/>
                <w:b/>
                <w:sz w:val="26"/>
                <w:szCs w:val="26"/>
              </w:rPr>
            </w:pPr>
          </w:p>
          <w:p w:rsidR="00FD028A" w:rsidRPr="00FD028A" w:rsidRDefault="00FD028A" w:rsidP="00FD028A">
            <w:pPr>
              <w:rPr>
                <w:rFonts w:eastAsia="Times New Roman" w:cs="Times New Roman"/>
                <w:b/>
                <w:sz w:val="26"/>
                <w:szCs w:val="26"/>
              </w:rPr>
            </w:pPr>
          </w:p>
        </w:tc>
        <w:sdt>
          <w:sdtPr>
            <w:rPr>
              <w:rFonts w:eastAsia="Times New Roman" w:cs="Times New Roman"/>
              <w:szCs w:val="20"/>
            </w:rPr>
            <w:id w:val="-1813329615"/>
            <w:placeholder>
              <w:docPart w:val="B6113643A03F47FD9AA1C6D0119BDC39"/>
            </w:placeholder>
            <w:date w:fullDate="2016-02-11T00:00:00Z">
              <w:dateFormat w:val="dd.MM.yyyy"/>
              <w:lid w:val="sk-SK"/>
              <w:storeMappedDataAs w:val="dateTime"/>
              <w:calendar w:val="gregorian"/>
            </w:date>
          </w:sdtPr>
          <w:sdtEndPr/>
          <w:sdtContent>
            <w:tc>
              <w:tcPr>
                <w:tcW w:w="6696" w:type="dxa"/>
                <w:shd w:val="clear" w:color="auto" w:fill="B2A1C7" w:themeFill="accent4" w:themeFillTint="99"/>
              </w:tcPr>
              <w:p w:rsidR="00FD028A" w:rsidRPr="00FD028A" w:rsidRDefault="00E467C9" w:rsidP="00BB33D5">
                <w:pPr>
                  <w:jc w:val="both"/>
                  <w:rPr>
                    <w:rFonts w:eastAsia="Times New Roman" w:cs="Times New Roman"/>
                    <w:szCs w:val="20"/>
                  </w:rPr>
                </w:pPr>
                <w:del w:id="6" w:author="Autor">
                  <w:r w:rsidDel="00816D30">
                    <w:rPr>
                      <w:rFonts w:eastAsia="Times New Roman" w:cs="Times New Roman"/>
                      <w:szCs w:val="20"/>
                    </w:rPr>
                    <w:delText>30.11.2015</w:delText>
                  </w:r>
                </w:del>
                <w:ins w:id="7" w:author="Autor">
                  <w:del w:id="8" w:author="Autor">
                    <w:r w:rsidR="0027364D" w:rsidDel="00816D30">
                      <w:rPr>
                        <w:rFonts w:eastAsia="Times New Roman" w:cs="Times New Roman"/>
                        <w:szCs w:val="20"/>
                      </w:rPr>
                      <w:delText>01.01.2016</w:delText>
                    </w:r>
                  </w:del>
                  <w:r w:rsidR="00816D30">
                    <w:rPr>
                      <w:rFonts w:eastAsia="Times New Roman" w:cs="Times New Roman"/>
                      <w:szCs w:val="20"/>
                    </w:rPr>
                    <w:t>11.02.2016</w:t>
                  </w:r>
                </w:ins>
              </w:p>
            </w:tc>
          </w:sdtContent>
        </w:sdt>
      </w:tr>
      <w:tr w:rsidR="00FD028A" w:rsidRPr="00FD028A" w:rsidTr="00F06A27">
        <w:tc>
          <w:tcPr>
            <w:tcW w:w="2268" w:type="dxa"/>
            <w:shd w:val="clear" w:color="auto" w:fill="B2A1C7" w:themeFill="accent4" w:themeFillTint="99"/>
          </w:tcPr>
          <w:p w:rsidR="00FD028A" w:rsidRPr="00FD028A" w:rsidRDefault="00FD028A" w:rsidP="00FD028A">
            <w:pPr>
              <w:rPr>
                <w:rFonts w:eastAsia="Times New Roman" w:cs="Times New Roman"/>
                <w:b/>
                <w:sz w:val="26"/>
                <w:szCs w:val="26"/>
              </w:rPr>
            </w:pPr>
            <w:r w:rsidRPr="00FD028A">
              <w:rPr>
                <w:rFonts w:eastAsia="Times New Roman" w:cs="Times New Roman"/>
                <w:b/>
                <w:sz w:val="26"/>
                <w:szCs w:val="26"/>
              </w:rPr>
              <w:t>Schválil:</w:t>
            </w:r>
          </w:p>
        </w:tc>
        <w:tc>
          <w:tcPr>
            <w:tcW w:w="6696" w:type="dxa"/>
            <w:shd w:val="clear" w:color="auto" w:fill="B2A1C7" w:themeFill="accent4" w:themeFillTint="99"/>
          </w:tcPr>
          <w:p w:rsidR="00FD028A" w:rsidRPr="00FD028A" w:rsidRDefault="00FD028A" w:rsidP="00FD028A">
            <w:pPr>
              <w:jc w:val="both"/>
              <w:rPr>
                <w:rFonts w:eastAsia="Times New Roman" w:cs="Times New Roman"/>
                <w:szCs w:val="20"/>
              </w:rPr>
            </w:pPr>
            <w:r w:rsidRPr="00FD028A">
              <w:rPr>
                <w:rFonts w:eastAsia="Times New Roman" w:cs="Times New Roman"/>
                <w:szCs w:val="20"/>
              </w:rPr>
              <w:t>Ing. Igor Federič</w:t>
            </w:r>
          </w:p>
          <w:p w:rsidR="00FD028A" w:rsidRPr="00FD028A" w:rsidRDefault="00FD028A" w:rsidP="00FD028A">
            <w:pPr>
              <w:jc w:val="both"/>
              <w:rPr>
                <w:rFonts w:eastAsia="Times New Roman" w:cs="Times New Roman"/>
                <w:szCs w:val="20"/>
              </w:rPr>
            </w:pPr>
            <w:r w:rsidRPr="00FD028A">
              <w:rPr>
                <w:rFonts w:eastAsia="Times New Roman" w:cs="Times New Roman"/>
                <w:szCs w:val="20"/>
              </w:rPr>
              <w:t>vedúci Úradu vlády SR</w:t>
            </w:r>
          </w:p>
        </w:tc>
      </w:tr>
    </w:tbl>
    <w:p w:rsidR="00FD028A" w:rsidRDefault="00FD028A" w:rsidP="00FD028A"/>
    <w:tbl>
      <w:tblPr>
        <w:tblStyle w:val="Mriekatabuky"/>
        <w:tblW w:w="9747" w:type="dxa"/>
        <w:jc w:val="center"/>
        <w:tblLook w:val="04A0" w:firstRow="1" w:lastRow="0" w:firstColumn="1" w:lastColumn="0" w:noHBand="0" w:noVBand="1"/>
      </w:tblPr>
      <w:tblGrid>
        <w:gridCol w:w="725"/>
        <w:gridCol w:w="1574"/>
        <w:gridCol w:w="804"/>
        <w:gridCol w:w="651"/>
        <w:gridCol w:w="300"/>
        <w:gridCol w:w="1495"/>
        <w:gridCol w:w="48"/>
        <w:gridCol w:w="359"/>
        <w:gridCol w:w="2042"/>
        <w:gridCol w:w="1749"/>
      </w:tblGrid>
      <w:tr w:rsidR="00FD028A" w:rsidTr="00576E70">
        <w:trPr>
          <w:trHeight w:val="2000"/>
          <w:jc w:val="center"/>
        </w:trPr>
        <w:tc>
          <w:tcPr>
            <w:tcW w:w="9747" w:type="dxa"/>
            <w:gridSpan w:val="10"/>
            <w:shd w:val="clear" w:color="auto" w:fill="5F497A" w:themeFill="accent4" w:themeFillShade="BF"/>
            <w:vAlign w:val="center"/>
          </w:tcPr>
          <w:p w:rsidR="00FD028A" w:rsidRPr="00B2461A" w:rsidRDefault="00F72158" w:rsidP="00F06A27">
            <w:pPr>
              <w:jc w:val="center"/>
              <w:rPr>
                <w:b/>
                <w:color w:val="FFFFFF" w:themeColor="background1"/>
                <w:sz w:val="36"/>
                <w:szCs w:val="36"/>
              </w:rPr>
            </w:pPr>
            <w:r w:rsidRPr="00B2461A">
              <w:rPr>
                <w:b/>
                <w:color w:val="FFFFFF" w:themeColor="background1"/>
                <w:sz w:val="36"/>
                <w:szCs w:val="36"/>
              </w:rPr>
              <w:lastRenderedPageBreak/>
              <w:t>Hodnotiaci hárok odborného hodnotenia žiadosti o nenávratný finančný príspevok</w:t>
            </w:r>
            <w:r w:rsidR="003C141E">
              <w:rPr>
                <w:rStyle w:val="Odkaznapoznmkupodiarou"/>
                <w:b/>
                <w:color w:val="FFFFFF" w:themeColor="background1"/>
                <w:sz w:val="36"/>
                <w:szCs w:val="36"/>
              </w:rPr>
              <w:footnoteReference w:id="1"/>
            </w:r>
          </w:p>
        </w:tc>
      </w:tr>
      <w:tr w:rsidR="007736B4" w:rsidTr="00715453">
        <w:trPr>
          <w:trHeight w:val="330"/>
          <w:jc w:val="center"/>
        </w:trPr>
        <w:tc>
          <w:tcPr>
            <w:tcW w:w="2299" w:type="dxa"/>
            <w:gridSpan w:val="2"/>
          </w:tcPr>
          <w:p w:rsidR="007736B4" w:rsidRDefault="007736B4" w:rsidP="00AD14B0">
            <w:pPr>
              <w:tabs>
                <w:tab w:val="left" w:pos="1695"/>
              </w:tabs>
            </w:pPr>
            <w:r>
              <w:t>Operačný program:</w:t>
            </w:r>
          </w:p>
        </w:tc>
        <w:tc>
          <w:tcPr>
            <w:tcW w:w="7448" w:type="dxa"/>
            <w:gridSpan w:val="8"/>
          </w:tcPr>
          <w:p w:rsidR="007736B4" w:rsidRDefault="007736B4" w:rsidP="007736B4">
            <w:pPr>
              <w:tabs>
                <w:tab w:val="left" w:pos="1695"/>
              </w:tabs>
            </w:pPr>
          </w:p>
        </w:tc>
      </w:tr>
      <w:tr w:rsidR="007736B4" w:rsidTr="00715453">
        <w:trPr>
          <w:trHeight w:val="291"/>
          <w:jc w:val="center"/>
        </w:trPr>
        <w:tc>
          <w:tcPr>
            <w:tcW w:w="2299" w:type="dxa"/>
            <w:gridSpan w:val="2"/>
          </w:tcPr>
          <w:p w:rsidR="007736B4" w:rsidRDefault="007736B4" w:rsidP="00AD14B0">
            <w:pPr>
              <w:tabs>
                <w:tab w:val="left" w:pos="1695"/>
              </w:tabs>
            </w:pPr>
            <w:r>
              <w:t>Prioritná os:</w:t>
            </w:r>
          </w:p>
        </w:tc>
        <w:tc>
          <w:tcPr>
            <w:tcW w:w="7448" w:type="dxa"/>
            <w:gridSpan w:val="8"/>
          </w:tcPr>
          <w:p w:rsidR="007736B4" w:rsidRDefault="007736B4" w:rsidP="007736B4">
            <w:pPr>
              <w:tabs>
                <w:tab w:val="left" w:pos="1695"/>
              </w:tabs>
            </w:pPr>
          </w:p>
        </w:tc>
      </w:tr>
      <w:tr w:rsidR="007736B4" w:rsidTr="00715453">
        <w:trPr>
          <w:trHeight w:val="255"/>
          <w:jc w:val="center"/>
        </w:trPr>
        <w:tc>
          <w:tcPr>
            <w:tcW w:w="2299" w:type="dxa"/>
            <w:gridSpan w:val="2"/>
          </w:tcPr>
          <w:p w:rsidR="007736B4" w:rsidRDefault="007736B4" w:rsidP="00AD14B0">
            <w:pPr>
              <w:tabs>
                <w:tab w:val="left" w:pos="1695"/>
              </w:tabs>
            </w:pPr>
            <w:r>
              <w:t>Špecifický cieľ:</w:t>
            </w:r>
          </w:p>
        </w:tc>
        <w:tc>
          <w:tcPr>
            <w:tcW w:w="7448" w:type="dxa"/>
            <w:gridSpan w:val="8"/>
          </w:tcPr>
          <w:p w:rsidR="007736B4" w:rsidRDefault="007736B4" w:rsidP="007736B4">
            <w:pPr>
              <w:tabs>
                <w:tab w:val="left" w:pos="1695"/>
              </w:tabs>
            </w:pPr>
          </w:p>
        </w:tc>
      </w:tr>
      <w:tr w:rsidR="007736B4" w:rsidTr="00715453">
        <w:trPr>
          <w:trHeight w:val="330"/>
          <w:jc w:val="center"/>
        </w:trPr>
        <w:tc>
          <w:tcPr>
            <w:tcW w:w="2299" w:type="dxa"/>
            <w:gridSpan w:val="2"/>
          </w:tcPr>
          <w:p w:rsidR="007736B4" w:rsidRDefault="007736B4" w:rsidP="00AD14B0">
            <w:pPr>
              <w:tabs>
                <w:tab w:val="left" w:pos="1695"/>
              </w:tabs>
            </w:pPr>
            <w:r>
              <w:t>Kód výzvy/vyzvania:</w:t>
            </w:r>
          </w:p>
        </w:tc>
        <w:tc>
          <w:tcPr>
            <w:tcW w:w="7448" w:type="dxa"/>
            <w:gridSpan w:val="8"/>
          </w:tcPr>
          <w:p w:rsidR="007736B4" w:rsidRDefault="007736B4" w:rsidP="007736B4">
            <w:pPr>
              <w:tabs>
                <w:tab w:val="left" w:pos="1695"/>
              </w:tabs>
            </w:pPr>
          </w:p>
        </w:tc>
      </w:tr>
      <w:tr w:rsidR="007736B4" w:rsidTr="00715453">
        <w:trPr>
          <w:trHeight w:val="288"/>
          <w:jc w:val="center"/>
        </w:trPr>
        <w:tc>
          <w:tcPr>
            <w:tcW w:w="2299" w:type="dxa"/>
            <w:gridSpan w:val="2"/>
          </w:tcPr>
          <w:p w:rsidR="007736B4" w:rsidRDefault="007736B4" w:rsidP="00AD14B0">
            <w:pPr>
              <w:tabs>
                <w:tab w:val="left" w:pos="1695"/>
              </w:tabs>
            </w:pPr>
            <w:r>
              <w:t>Názov žiadateľa:</w:t>
            </w:r>
          </w:p>
        </w:tc>
        <w:tc>
          <w:tcPr>
            <w:tcW w:w="7448" w:type="dxa"/>
            <w:gridSpan w:val="8"/>
          </w:tcPr>
          <w:p w:rsidR="007736B4" w:rsidRDefault="007736B4" w:rsidP="007736B4">
            <w:pPr>
              <w:tabs>
                <w:tab w:val="left" w:pos="1695"/>
              </w:tabs>
            </w:pPr>
          </w:p>
        </w:tc>
      </w:tr>
      <w:tr w:rsidR="007736B4" w:rsidTr="00715453">
        <w:trPr>
          <w:trHeight w:val="285"/>
          <w:jc w:val="center"/>
        </w:trPr>
        <w:tc>
          <w:tcPr>
            <w:tcW w:w="2299" w:type="dxa"/>
            <w:gridSpan w:val="2"/>
          </w:tcPr>
          <w:p w:rsidR="007736B4" w:rsidRDefault="007736B4" w:rsidP="00AD14B0">
            <w:pPr>
              <w:tabs>
                <w:tab w:val="left" w:pos="1695"/>
              </w:tabs>
            </w:pPr>
            <w:r>
              <w:t>Názov projektu:</w:t>
            </w:r>
          </w:p>
        </w:tc>
        <w:tc>
          <w:tcPr>
            <w:tcW w:w="7448" w:type="dxa"/>
            <w:gridSpan w:val="8"/>
          </w:tcPr>
          <w:p w:rsidR="007736B4" w:rsidRDefault="007736B4" w:rsidP="007736B4">
            <w:pPr>
              <w:tabs>
                <w:tab w:val="left" w:pos="1695"/>
              </w:tabs>
            </w:pPr>
          </w:p>
        </w:tc>
      </w:tr>
      <w:tr w:rsidR="007736B4" w:rsidTr="00715453">
        <w:trPr>
          <w:trHeight w:val="252"/>
          <w:jc w:val="center"/>
        </w:trPr>
        <w:tc>
          <w:tcPr>
            <w:tcW w:w="2299" w:type="dxa"/>
            <w:gridSpan w:val="2"/>
          </w:tcPr>
          <w:p w:rsidR="007736B4" w:rsidRDefault="007736B4" w:rsidP="00AD14B0">
            <w:pPr>
              <w:tabs>
                <w:tab w:val="left" w:pos="1701"/>
              </w:tabs>
            </w:pPr>
            <w:r>
              <w:t>Kód ŽoNFP:</w:t>
            </w:r>
          </w:p>
        </w:tc>
        <w:tc>
          <w:tcPr>
            <w:tcW w:w="7448" w:type="dxa"/>
            <w:gridSpan w:val="8"/>
          </w:tcPr>
          <w:p w:rsidR="007736B4" w:rsidRDefault="007736B4" w:rsidP="007736B4">
            <w:pPr>
              <w:tabs>
                <w:tab w:val="left" w:pos="1701"/>
              </w:tabs>
            </w:pPr>
          </w:p>
        </w:tc>
      </w:tr>
      <w:tr w:rsidR="00E55862" w:rsidTr="00715453">
        <w:trPr>
          <w:jc w:val="center"/>
        </w:trPr>
        <w:tc>
          <w:tcPr>
            <w:tcW w:w="725" w:type="dxa"/>
            <w:shd w:val="clear" w:color="auto" w:fill="B2A1C7" w:themeFill="accent4" w:themeFillTint="99"/>
          </w:tcPr>
          <w:p w:rsidR="006647CF" w:rsidRDefault="006647CF" w:rsidP="00F06A27">
            <w:pPr>
              <w:jc w:val="center"/>
              <w:rPr>
                <w:b/>
              </w:rPr>
            </w:pPr>
            <w:r>
              <w:rPr>
                <w:b/>
              </w:rPr>
              <w:t>P.č.</w:t>
            </w:r>
          </w:p>
        </w:tc>
        <w:tc>
          <w:tcPr>
            <w:tcW w:w="1574" w:type="dxa"/>
            <w:shd w:val="clear" w:color="auto" w:fill="B2A1C7" w:themeFill="accent4" w:themeFillTint="99"/>
          </w:tcPr>
          <w:p w:rsidR="006647CF" w:rsidRDefault="00ED45FB" w:rsidP="00ED45FB">
            <w:pPr>
              <w:jc w:val="center"/>
              <w:rPr>
                <w:b/>
              </w:rPr>
            </w:pPr>
            <w:r>
              <w:rPr>
                <w:b/>
              </w:rPr>
              <w:t xml:space="preserve">Vylučujúce </w:t>
            </w:r>
            <w:r w:rsidR="006647CF">
              <w:rPr>
                <w:b/>
              </w:rPr>
              <w:t>hodnotiace kritériá</w:t>
            </w:r>
            <w:r w:rsidR="0063252F">
              <w:rPr>
                <w:rStyle w:val="Odkaznapoznmkupodiarou"/>
                <w:b/>
              </w:rPr>
              <w:footnoteReference w:id="2"/>
            </w:r>
          </w:p>
        </w:tc>
        <w:tc>
          <w:tcPr>
            <w:tcW w:w="1755" w:type="dxa"/>
            <w:gridSpan w:val="3"/>
            <w:shd w:val="clear" w:color="auto" w:fill="B2A1C7" w:themeFill="accent4" w:themeFillTint="99"/>
          </w:tcPr>
          <w:p w:rsidR="006647CF" w:rsidRDefault="0083042E" w:rsidP="00F06A27">
            <w:pPr>
              <w:jc w:val="center"/>
              <w:rPr>
                <w:b/>
              </w:rPr>
            </w:pPr>
            <w:r>
              <w:rPr>
                <w:b/>
              </w:rPr>
              <w:t>Hodnotená oblasť</w:t>
            </w:r>
            <w:r>
              <w:rPr>
                <w:rStyle w:val="Odkaznapoznmkupodiarou"/>
                <w:b/>
              </w:rPr>
              <w:footnoteReference w:id="3"/>
            </w:r>
          </w:p>
        </w:tc>
        <w:tc>
          <w:tcPr>
            <w:tcW w:w="1495" w:type="dxa"/>
            <w:shd w:val="clear" w:color="auto" w:fill="B2A1C7" w:themeFill="accent4" w:themeFillTint="99"/>
          </w:tcPr>
          <w:p w:rsidR="006647CF" w:rsidRDefault="006647CF" w:rsidP="00F06A27">
            <w:pPr>
              <w:jc w:val="center"/>
              <w:rPr>
                <w:b/>
              </w:rPr>
            </w:pPr>
            <w:r>
              <w:rPr>
                <w:b/>
              </w:rPr>
              <w:t>Výsledok posúdenia</w:t>
            </w:r>
            <w:r>
              <w:rPr>
                <w:rStyle w:val="Odkaznapoznmkupodiarou"/>
                <w:b/>
              </w:rPr>
              <w:footnoteReference w:id="4"/>
            </w:r>
          </w:p>
        </w:tc>
        <w:tc>
          <w:tcPr>
            <w:tcW w:w="4198" w:type="dxa"/>
            <w:gridSpan w:val="4"/>
            <w:shd w:val="clear" w:color="auto" w:fill="B2A1C7" w:themeFill="accent4" w:themeFillTint="99"/>
          </w:tcPr>
          <w:p w:rsidR="006647CF" w:rsidRDefault="006647CF" w:rsidP="00F06A27">
            <w:pPr>
              <w:jc w:val="center"/>
              <w:rPr>
                <w:b/>
              </w:rPr>
            </w:pPr>
            <w:r>
              <w:rPr>
                <w:b/>
              </w:rPr>
              <w:t>Komentár</w:t>
            </w:r>
            <w:r w:rsidR="00695365">
              <w:rPr>
                <w:rStyle w:val="Odkaznapoznmkupodiarou"/>
                <w:b/>
              </w:rPr>
              <w:footnoteReference w:id="5"/>
            </w:r>
          </w:p>
        </w:tc>
      </w:tr>
      <w:tr w:rsidR="004D176E" w:rsidTr="00715453">
        <w:trPr>
          <w:jc w:val="center"/>
        </w:trPr>
        <w:tc>
          <w:tcPr>
            <w:tcW w:w="725" w:type="dxa"/>
            <w:shd w:val="clear" w:color="auto" w:fill="auto"/>
          </w:tcPr>
          <w:p w:rsidR="006647CF" w:rsidRDefault="006647CF" w:rsidP="00F06A27">
            <w:pPr>
              <w:jc w:val="center"/>
              <w:rPr>
                <w:b/>
              </w:rPr>
            </w:pPr>
            <w:r>
              <w:rPr>
                <w:b/>
              </w:rPr>
              <w:t>1.</w:t>
            </w:r>
          </w:p>
        </w:tc>
        <w:tc>
          <w:tcPr>
            <w:tcW w:w="1574" w:type="dxa"/>
            <w:shd w:val="clear" w:color="auto" w:fill="auto"/>
          </w:tcPr>
          <w:p w:rsidR="006647CF" w:rsidRDefault="006647CF" w:rsidP="00F06A27">
            <w:pPr>
              <w:jc w:val="center"/>
              <w:rPr>
                <w:b/>
              </w:rPr>
            </w:pPr>
          </w:p>
        </w:tc>
        <w:sdt>
          <w:sdtPr>
            <w:rPr>
              <w:b/>
            </w:rPr>
            <w:id w:val="957764258"/>
            <w:placeholder>
              <w:docPart w:val="DefaultPlaceholder_1082065159"/>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rsidR="006647CF" w:rsidRDefault="0083042E" w:rsidP="00F06A27">
                <w:pPr>
                  <w:jc w:val="center"/>
                  <w:rPr>
                    <w:b/>
                  </w:rPr>
                </w:pPr>
                <w:r w:rsidRPr="0037278C">
                  <w:rPr>
                    <w:rStyle w:val="Textzstupnhosymbolu"/>
                  </w:rPr>
                  <w:t>Vyberte položku.</w:t>
                </w:r>
              </w:p>
            </w:tc>
          </w:sdtContent>
        </w:sdt>
        <w:sdt>
          <w:sdtPr>
            <w:rPr>
              <w:b/>
            </w:rPr>
            <w:id w:val="813072558"/>
            <w:placeholder>
              <w:docPart w:val="A7B06D14402A48A9B069E6EF71A91B90"/>
            </w:placeholder>
            <w:showingPlcHdr/>
            <w:comboBox>
              <w:listItem w:displayText="nie (0)" w:value="nie (0)"/>
              <w:listItem w:displayText="áno (1)" w:value="áno (1)"/>
            </w:comboBox>
          </w:sdtPr>
          <w:sdtEndPr/>
          <w:sdtContent>
            <w:tc>
              <w:tcPr>
                <w:tcW w:w="1495" w:type="dxa"/>
                <w:shd w:val="clear" w:color="auto" w:fill="auto"/>
              </w:tcPr>
              <w:p w:rsidR="006647CF" w:rsidRDefault="006647CF" w:rsidP="00F06A27">
                <w:pPr>
                  <w:jc w:val="center"/>
                  <w:rPr>
                    <w:b/>
                  </w:rPr>
                </w:pPr>
                <w:r w:rsidRPr="0037278C">
                  <w:rPr>
                    <w:rStyle w:val="Textzstupnhosymbolu"/>
                  </w:rPr>
                  <w:t>Vyberte položku.</w:t>
                </w:r>
              </w:p>
            </w:tc>
          </w:sdtContent>
        </w:sdt>
        <w:tc>
          <w:tcPr>
            <w:tcW w:w="4198" w:type="dxa"/>
            <w:gridSpan w:val="4"/>
            <w:shd w:val="clear" w:color="auto" w:fill="auto"/>
          </w:tcPr>
          <w:p w:rsidR="006647CF" w:rsidRDefault="006647CF" w:rsidP="00F06A27">
            <w:pPr>
              <w:jc w:val="center"/>
              <w:rPr>
                <w:b/>
              </w:rPr>
            </w:pPr>
          </w:p>
        </w:tc>
      </w:tr>
      <w:tr w:rsidR="004D176E" w:rsidTr="00715453">
        <w:trPr>
          <w:jc w:val="center"/>
        </w:trPr>
        <w:tc>
          <w:tcPr>
            <w:tcW w:w="725" w:type="dxa"/>
            <w:shd w:val="clear" w:color="auto" w:fill="auto"/>
          </w:tcPr>
          <w:p w:rsidR="006647CF" w:rsidRDefault="006647CF" w:rsidP="00F06A27">
            <w:pPr>
              <w:jc w:val="center"/>
              <w:rPr>
                <w:b/>
              </w:rPr>
            </w:pPr>
            <w:r>
              <w:rPr>
                <w:b/>
              </w:rPr>
              <w:t>2.</w:t>
            </w:r>
          </w:p>
        </w:tc>
        <w:tc>
          <w:tcPr>
            <w:tcW w:w="1574" w:type="dxa"/>
            <w:shd w:val="clear" w:color="auto" w:fill="auto"/>
          </w:tcPr>
          <w:p w:rsidR="006647CF" w:rsidRDefault="006647CF" w:rsidP="00F06A27">
            <w:pPr>
              <w:jc w:val="center"/>
              <w:rPr>
                <w:b/>
              </w:rPr>
            </w:pPr>
          </w:p>
        </w:tc>
        <w:tc>
          <w:tcPr>
            <w:tcW w:w="1755" w:type="dxa"/>
            <w:gridSpan w:val="3"/>
            <w:shd w:val="clear" w:color="auto" w:fill="auto"/>
          </w:tcPr>
          <w:p w:rsidR="006647CF" w:rsidRDefault="006647CF" w:rsidP="00F06A27">
            <w:pPr>
              <w:jc w:val="center"/>
              <w:rPr>
                <w:b/>
              </w:rPr>
            </w:pPr>
          </w:p>
        </w:tc>
        <w:tc>
          <w:tcPr>
            <w:tcW w:w="1495" w:type="dxa"/>
            <w:shd w:val="clear" w:color="auto" w:fill="auto"/>
          </w:tcPr>
          <w:p w:rsidR="006647CF" w:rsidRDefault="006647CF" w:rsidP="00F06A27">
            <w:pPr>
              <w:jc w:val="center"/>
              <w:rPr>
                <w:b/>
              </w:rPr>
            </w:pPr>
          </w:p>
        </w:tc>
        <w:tc>
          <w:tcPr>
            <w:tcW w:w="4198" w:type="dxa"/>
            <w:gridSpan w:val="4"/>
            <w:shd w:val="clear" w:color="auto" w:fill="auto"/>
          </w:tcPr>
          <w:p w:rsidR="006647CF" w:rsidRDefault="006647CF" w:rsidP="00F06A27">
            <w:pPr>
              <w:jc w:val="center"/>
              <w:rPr>
                <w:b/>
              </w:rPr>
            </w:pPr>
          </w:p>
        </w:tc>
      </w:tr>
      <w:tr w:rsidR="004D176E" w:rsidTr="00715453">
        <w:trPr>
          <w:jc w:val="center"/>
        </w:trPr>
        <w:tc>
          <w:tcPr>
            <w:tcW w:w="725" w:type="dxa"/>
            <w:shd w:val="clear" w:color="auto" w:fill="auto"/>
          </w:tcPr>
          <w:p w:rsidR="006647CF" w:rsidRDefault="006647CF" w:rsidP="00F06A27">
            <w:pPr>
              <w:jc w:val="center"/>
              <w:rPr>
                <w:b/>
              </w:rPr>
            </w:pPr>
            <w:r>
              <w:rPr>
                <w:b/>
              </w:rPr>
              <w:t>3.</w:t>
            </w:r>
          </w:p>
        </w:tc>
        <w:tc>
          <w:tcPr>
            <w:tcW w:w="1574" w:type="dxa"/>
            <w:shd w:val="clear" w:color="auto" w:fill="auto"/>
          </w:tcPr>
          <w:p w:rsidR="006647CF" w:rsidRDefault="006647CF" w:rsidP="00F06A27">
            <w:pPr>
              <w:jc w:val="center"/>
              <w:rPr>
                <w:b/>
              </w:rPr>
            </w:pPr>
          </w:p>
        </w:tc>
        <w:tc>
          <w:tcPr>
            <w:tcW w:w="1755" w:type="dxa"/>
            <w:gridSpan w:val="3"/>
            <w:shd w:val="clear" w:color="auto" w:fill="auto"/>
          </w:tcPr>
          <w:p w:rsidR="006647CF" w:rsidRDefault="006647CF" w:rsidP="00F06A27">
            <w:pPr>
              <w:jc w:val="center"/>
              <w:rPr>
                <w:b/>
              </w:rPr>
            </w:pPr>
          </w:p>
        </w:tc>
        <w:tc>
          <w:tcPr>
            <w:tcW w:w="1495" w:type="dxa"/>
            <w:shd w:val="clear" w:color="auto" w:fill="auto"/>
          </w:tcPr>
          <w:p w:rsidR="006647CF" w:rsidRDefault="006647CF" w:rsidP="00F06A27">
            <w:pPr>
              <w:jc w:val="center"/>
              <w:rPr>
                <w:b/>
              </w:rPr>
            </w:pPr>
          </w:p>
        </w:tc>
        <w:tc>
          <w:tcPr>
            <w:tcW w:w="4198" w:type="dxa"/>
            <w:gridSpan w:val="4"/>
            <w:shd w:val="clear" w:color="auto" w:fill="auto"/>
          </w:tcPr>
          <w:p w:rsidR="006647CF" w:rsidRDefault="006647CF" w:rsidP="00F06A27">
            <w:pPr>
              <w:jc w:val="center"/>
              <w:rPr>
                <w:b/>
              </w:rPr>
            </w:pPr>
          </w:p>
        </w:tc>
      </w:tr>
      <w:tr w:rsidR="004D176E" w:rsidTr="00715453">
        <w:trPr>
          <w:jc w:val="center"/>
        </w:trPr>
        <w:tc>
          <w:tcPr>
            <w:tcW w:w="725" w:type="dxa"/>
            <w:shd w:val="clear" w:color="auto" w:fill="auto"/>
          </w:tcPr>
          <w:p w:rsidR="006647CF" w:rsidRDefault="006647CF" w:rsidP="00F06A27">
            <w:pPr>
              <w:jc w:val="center"/>
              <w:rPr>
                <w:b/>
              </w:rPr>
            </w:pPr>
            <w:r>
              <w:rPr>
                <w:b/>
              </w:rPr>
              <w:t>n</w:t>
            </w:r>
          </w:p>
        </w:tc>
        <w:tc>
          <w:tcPr>
            <w:tcW w:w="1574" w:type="dxa"/>
            <w:shd w:val="clear" w:color="auto" w:fill="auto"/>
          </w:tcPr>
          <w:p w:rsidR="006647CF" w:rsidRDefault="006647CF" w:rsidP="00F06A27">
            <w:pPr>
              <w:jc w:val="center"/>
              <w:rPr>
                <w:b/>
              </w:rPr>
            </w:pPr>
          </w:p>
        </w:tc>
        <w:tc>
          <w:tcPr>
            <w:tcW w:w="1755" w:type="dxa"/>
            <w:gridSpan w:val="3"/>
            <w:shd w:val="clear" w:color="auto" w:fill="auto"/>
          </w:tcPr>
          <w:p w:rsidR="006647CF" w:rsidRDefault="006647CF" w:rsidP="00F06A27">
            <w:pPr>
              <w:jc w:val="center"/>
              <w:rPr>
                <w:b/>
              </w:rPr>
            </w:pPr>
          </w:p>
        </w:tc>
        <w:tc>
          <w:tcPr>
            <w:tcW w:w="1495" w:type="dxa"/>
            <w:shd w:val="clear" w:color="auto" w:fill="auto"/>
          </w:tcPr>
          <w:p w:rsidR="006647CF" w:rsidRDefault="006647CF" w:rsidP="00F06A27">
            <w:pPr>
              <w:jc w:val="center"/>
              <w:rPr>
                <w:b/>
              </w:rPr>
            </w:pPr>
          </w:p>
        </w:tc>
        <w:tc>
          <w:tcPr>
            <w:tcW w:w="4198" w:type="dxa"/>
            <w:gridSpan w:val="4"/>
            <w:shd w:val="clear" w:color="auto" w:fill="auto"/>
          </w:tcPr>
          <w:p w:rsidR="006647CF" w:rsidRDefault="006647CF" w:rsidP="00F06A27">
            <w:pPr>
              <w:jc w:val="center"/>
              <w:rPr>
                <w:b/>
              </w:rPr>
            </w:pPr>
          </w:p>
        </w:tc>
      </w:tr>
      <w:tr w:rsidR="00E55862" w:rsidTr="00715453">
        <w:trPr>
          <w:jc w:val="center"/>
        </w:trPr>
        <w:tc>
          <w:tcPr>
            <w:tcW w:w="725" w:type="dxa"/>
            <w:shd w:val="clear" w:color="auto" w:fill="B2A1C7" w:themeFill="accent4" w:themeFillTint="99"/>
          </w:tcPr>
          <w:p w:rsidR="00E55862" w:rsidRPr="00517659" w:rsidRDefault="00E55862" w:rsidP="00F06A27">
            <w:pPr>
              <w:jc w:val="center"/>
              <w:rPr>
                <w:b/>
              </w:rPr>
            </w:pPr>
            <w:r>
              <w:rPr>
                <w:b/>
              </w:rPr>
              <w:t>P.č.</w:t>
            </w:r>
          </w:p>
        </w:tc>
        <w:tc>
          <w:tcPr>
            <w:tcW w:w="1574" w:type="dxa"/>
            <w:shd w:val="clear" w:color="auto" w:fill="B2A1C7" w:themeFill="accent4" w:themeFillTint="99"/>
          </w:tcPr>
          <w:p w:rsidR="00E55862" w:rsidRPr="00517659" w:rsidRDefault="00E55862" w:rsidP="00F06A27">
            <w:pPr>
              <w:jc w:val="center"/>
              <w:rPr>
                <w:b/>
              </w:rPr>
            </w:pPr>
            <w:r>
              <w:rPr>
                <w:b/>
              </w:rPr>
              <w:t>Bodované hodnotiace kritérium</w:t>
            </w:r>
            <w:r w:rsidR="0063252F">
              <w:rPr>
                <w:rStyle w:val="Odkaznapoznmkupodiarou"/>
                <w:b/>
              </w:rPr>
              <w:footnoteReference w:id="6"/>
            </w:r>
          </w:p>
        </w:tc>
        <w:tc>
          <w:tcPr>
            <w:tcW w:w="1755" w:type="dxa"/>
            <w:gridSpan w:val="3"/>
            <w:shd w:val="clear" w:color="auto" w:fill="B2A1C7" w:themeFill="accent4" w:themeFillTint="99"/>
          </w:tcPr>
          <w:p w:rsidR="00E55862" w:rsidRPr="00517659" w:rsidRDefault="00E55862" w:rsidP="00F06A27">
            <w:pPr>
              <w:jc w:val="center"/>
              <w:rPr>
                <w:b/>
              </w:rPr>
            </w:pPr>
            <w:r>
              <w:rPr>
                <w:b/>
              </w:rPr>
              <w:t>Hodnotená oblasť</w:t>
            </w:r>
            <w:r>
              <w:rPr>
                <w:rStyle w:val="Odkaznapoznmkupodiarou"/>
                <w:b/>
              </w:rPr>
              <w:footnoteReference w:id="7"/>
            </w:r>
          </w:p>
        </w:tc>
        <w:tc>
          <w:tcPr>
            <w:tcW w:w="1543" w:type="dxa"/>
            <w:gridSpan w:val="2"/>
            <w:shd w:val="clear" w:color="auto" w:fill="B2A1C7" w:themeFill="accent4" w:themeFillTint="99"/>
          </w:tcPr>
          <w:p w:rsidR="00E55862" w:rsidRPr="00517659" w:rsidRDefault="004D176E" w:rsidP="005C7F16">
            <w:pPr>
              <w:jc w:val="center"/>
              <w:rPr>
                <w:b/>
              </w:rPr>
            </w:pPr>
            <w:r>
              <w:rPr>
                <w:b/>
              </w:rPr>
              <w:t>Dosiahnuté b</w:t>
            </w:r>
            <w:r w:rsidR="00E55862">
              <w:rPr>
                <w:b/>
              </w:rPr>
              <w:t>odové hodnotenie</w:t>
            </w:r>
          </w:p>
        </w:tc>
        <w:tc>
          <w:tcPr>
            <w:tcW w:w="2401" w:type="dxa"/>
            <w:gridSpan w:val="2"/>
            <w:shd w:val="clear" w:color="auto" w:fill="B2A1C7" w:themeFill="accent4" w:themeFillTint="99"/>
          </w:tcPr>
          <w:p w:rsidR="00E55862" w:rsidRPr="00517659" w:rsidRDefault="00E55862" w:rsidP="00F06A27">
            <w:pPr>
              <w:jc w:val="center"/>
              <w:rPr>
                <w:b/>
              </w:rPr>
            </w:pPr>
            <w:r>
              <w:rPr>
                <w:b/>
              </w:rPr>
              <w:t>Maximálne bodové hodnotenie</w:t>
            </w:r>
          </w:p>
        </w:tc>
        <w:tc>
          <w:tcPr>
            <w:tcW w:w="1749" w:type="dxa"/>
            <w:shd w:val="clear" w:color="auto" w:fill="B2A1C7" w:themeFill="accent4" w:themeFillTint="99"/>
          </w:tcPr>
          <w:p w:rsidR="00E55862" w:rsidRPr="00517659" w:rsidRDefault="00E55862" w:rsidP="00F06A27">
            <w:pPr>
              <w:jc w:val="center"/>
              <w:rPr>
                <w:b/>
              </w:rPr>
            </w:pPr>
            <w:r>
              <w:rPr>
                <w:b/>
              </w:rPr>
              <w:t>Komentár</w:t>
            </w:r>
            <w:r w:rsidR="009E7FE9" w:rsidRPr="009E7FE9">
              <w:rPr>
                <w:b/>
                <w:vertAlign w:val="superscript"/>
              </w:rPr>
              <w:t>5</w:t>
            </w:r>
          </w:p>
        </w:tc>
      </w:tr>
      <w:tr w:rsidR="00E55862" w:rsidTr="00715453">
        <w:trPr>
          <w:jc w:val="center"/>
        </w:trPr>
        <w:tc>
          <w:tcPr>
            <w:tcW w:w="725" w:type="dxa"/>
            <w:shd w:val="clear" w:color="auto" w:fill="auto"/>
          </w:tcPr>
          <w:p w:rsidR="00E55862" w:rsidRPr="00517659" w:rsidRDefault="00E55862" w:rsidP="00F1690D">
            <w:pPr>
              <w:jc w:val="center"/>
              <w:rPr>
                <w:b/>
              </w:rPr>
            </w:pPr>
            <w:r>
              <w:rPr>
                <w:b/>
              </w:rPr>
              <w:t>1.</w:t>
            </w:r>
          </w:p>
        </w:tc>
        <w:tc>
          <w:tcPr>
            <w:tcW w:w="1574" w:type="dxa"/>
            <w:shd w:val="clear" w:color="auto" w:fill="auto"/>
          </w:tcPr>
          <w:p w:rsidR="00E55862" w:rsidRPr="00517659" w:rsidRDefault="00E55862" w:rsidP="00F1690D">
            <w:pPr>
              <w:jc w:val="center"/>
              <w:rPr>
                <w:b/>
              </w:rPr>
            </w:pPr>
          </w:p>
        </w:tc>
        <w:sdt>
          <w:sdtPr>
            <w:rPr>
              <w:b/>
            </w:rPr>
            <w:id w:val="-972298213"/>
            <w:placeholder>
              <w:docPart w:val="393713A643E848D981D0608713F85F65"/>
            </w:placeholder>
            <w:showingPlcHd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tc>
              <w:tcPr>
                <w:tcW w:w="1755" w:type="dxa"/>
                <w:gridSpan w:val="3"/>
                <w:shd w:val="clear" w:color="auto" w:fill="auto"/>
              </w:tcPr>
              <w:p w:rsidR="00E55862" w:rsidRPr="00517659" w:rsidRDefault="00E55862" w:rsidP="00F1690D">
                <w:pPr>
                  <w:jc w:val="center"/>
                  <w:rPr>
                    <w:b/>
                  </w:rPr>
                </w:pPr>
                <w:r w:rsidRPr="0037278C">
                  <w:rPr>
                    <w:rStyle w:val="Textzstupnhosymbolu"/>
                  </w:rPr>
                  <w:t>Vyberte položku.</w:t>
                </w:r>
              </w:p>
            </w:tc>
          </w:sdtContent>
        </w:sdt>
        <w:sdt>
          <w:sdtPr>
            <w:rPr>
              <w:b/>
            </w:rPr>
            <w:id w:val="-573130353"/>
            <w:placeholder>
              <w:docPart w:val="1DC32A0D7B1E4E9A8617CEDF93635CD9"/>
            </w:placeholder>
            <w:showingPlcHdr/>
            <w:comboBox>
              <w:listItem w:displayText="0 " w:value="0 "/>
              <w:listItem w:displayText="1" w:value="1"/>
              <w:listItem w:displayText="2 " w:value="2 "/>
              <w:listItem w:displayText="3" w:value="3"/>
              <w:listItem w:displayText="4 " w:value="4 "/>
              <w:listItem w:displayText="n" w:value="n"/>
            </w:comboBox>
          </w:sdtPr>
          <w:sdtEndPr/>
          <w:sdtContent>
            <w:tc>
              <w:tcPr>
                <w:tcW w:w="1543" w:type="dxa"/>
                <w:gridSpan w:val="2"/>
                <w:shd w:val="clear" w:color="auto" w:fill="auto"/>
              </w:tcPr>
              <w:p w:rsidR="00E55862" w:rsidRPr="00517659" w:rsidRDefault="00E55862" w:rsidP="00F1690D">
                <w:pPr>
                  <w:jc w:val="center"/>
                  <w:rPr>
                    <w:b/>
                  </w:rPr>
                </w:pPr>
                <w:r w:rsidRPr="0037278C">
                  <w:rPr>
                    <w:rStyle w:val="Textzstupnhosymbolu"/>
                  </w:rPr>
                  <w:t>Vyberte položku.</w:t>
                </w:r>
              </w:p>
            </w:tc>
          </w:sdtContent>
        </w:sdt>
        <w:tc>
          <w:tcPr>
            <w:tcW w:w="2401" w:type="dxa"/>
            <w:gridSpan w:val="2"/>
            <w:shd w:val="clear" w:color="auto" w:fill="auto"/>
          </w:tcPr>
          <w:p w:rsidR="00E55862" w:rsidRPr="00517659" w:rsidRDefault="00E55862" w:rsidP="00F1690D">
            <w:pPr>
              <w:jc w:val="center"/>
              <w:rPr>
                <w:b/>
              </w:rPr>
            </w:pPr>
          </w:p>
        </w:tc>
        <w:tc>
          <w:tcPr>
            <w:tcW w:w="1749" w:type="dxa"/>
            <w:shd w:val="clear" w:color="auto" w:fill="auto"/>
          </w:tcPr>
          <w:p w:rsidR="00E55862" w:rsidRPr="00517659" w:rsidRDefault="00E55862" w:rsidP="00F1690D">
            <w:pPr>
              <w:jc w:val="center"/>
              <w:rPr>
                <w:b/>
              </w:rPr>
            </w:pPr>
          </w:p>
        </w:tc>
      </w:tr>
      <w:tr w:rsidR="00E55862" w:rsidTr="00715453">
        <w:trPr>
          <w:jc w:val="center"/>
        </w:trPr>
        <w:tc>
          <w:tcPr>
            <w:tcW w:w="725" w:type="dxa"/>
            <w:shd w:val="clear" w:color="auto" w:fill="auto"/>
          </w:tcPr>
          <w:p w:rsidR="00E55862" w:rsidRPr="00517659" w:rsidRDefault="00E55862" w:rsidP="00F1690D">
            <w:pPr>
              <w:jc w:val="center"/>
              <w:rPr>
                <w:b/>
              </w:rPr>
            </w:pPr>
            <w:r>
              <w:rPr>
                <w:b/>
              </w:rPr>
              <w:t>2.</w:t>
            </w:r>
          </w:p>
        </w:tc>
        <w:tc>
          <w:tcPr>
            <w:tcW w:w="1574" w:type="dxa"/>
            <w:shd w:val="clear" w:color="auto" w:fill="auto"/>
          </w:tcPr>
          <w:p w:rsidR="00E55862" w:rsidRPr="00517659" w:rsidRDefault="00E55862" w:rsidP="00F1690D">
            <w:pPr>
              <w:jc w:val="center"/>
              <w:rPr>
                <w:b/>
              </w:rPr>
            </w:pPr>
          </w:p>
        </w:tc>
        <w:tc>
          <w:tcPr>
            <w:tcW w:w="1755" w:type="dxa"/>
            <w:gridSpan w:val="3"/>
            <w:shd w:val="clear" w:color="auto" w:fill="auto"/>
          </w:tcPr>
          <w:p w:rsidR="00E55862" w:rsidRPr="00517659" w:rsidRDefault="00E55862" w:rsidP="00F1690D">
            <w:pPr>
              <w:jc w:val="center"/>
              <w:rPr>
                <w:b/>
              </w:rPr>
            </w:pPr>
          </w:p>
        </w:tc>
        <w:tc>
          <w:tcPr>
            <w:tcW w:w="1543" w:type="dxa"/>
            <w:gridSpan w:val="2"/>
            <w:shd w:val="clear" w:color="auto" w:fill="auto"/>
          </w:tcPr>
          <w:p w:rsidR="00E55862" w:rsidRPr="00517659" w:rsidRDefault="00E55862" w:rsidP="00F1690D">
            <w:pPr>
              <w:jc w:val="center"/>
              <w:rPr>
                <w:b/>
              </w:rPr>
            </w:pPr>
          </w:p>
        </w:tc>
        <w:tc>
          <w:tcPr>
            <w:tcW w:w="2401" w:type="dxa"/>
            <w:gridSpan w:val="2"/>
            <w:shd w:val="clear" w:color="auto" w:fill="auto"/>
          </w:tcPr>
          <w:p w:rsidR="00E55862" w:rsidRPr="00517659" w:rsidRDefault="00E55862" w:rsidP="00F1690D">
            <w:pPr>
              <w:jc w:val="center"/>
              <w:rPr>
                <w:b/>
              </w:rPr>
            </w:pPr>
          </w:p>
        </w:tc>
        <w:tc>
          <w:tcPr>
            <w:tcW w:w="1749" w:type="dxa"/>
            <w:shd w:val="clear" w:color="auto" w:fill="auto"/>
          </w:tcPr>
          <w:p w:rsidR="00E55862" w:rsidRPr="00517659" w:rsidRDefault="00E55862" w:rsidP="00F1690D">
            <w:pPr>
              <w:jc w:val="center"/>
              <w:rPr>
                <w:b/>
              </w:rPr>
            </w:pPr>
          </w:p>
        </w:tc>
      </w:tr>
      <w:tr w:rsidR="00A66794" w:rsidTr="00715453">
        <w:trPr>
          <w:jc w:val="center"/>
        </w:trPr>
        <w:tc>
          <w:tcPr>
            <w:tcW w:w="725" w:type="dxa"/>
            <w:shd w:val="clear" w:color="auto" w:fill="auto"/>
          </w:tcPr>
          <w:p w:rsidR="00A66794" w:rsidRDefault="00A66794" w:rsidP="00F1690D">
            <w:pPr>
              <w:jc w:val="center"/>
              <w:rPr>
                <w:b/>
              </w:rPr>
            </w:pPr>
            <w:r>
              <w:rPr>
                <w:b/>
              </w:rPr>
              <w:t>3.</w:t>
            </w:r>
          </w:p>
        </w:tc>
        <w:tc>
          <w:tcPr>
            <w:tcW w:w="1574" w:type="dxa"/>
            <w:shd w:val="clear" w:color="auto" w:fill="auto"/>
          </w:tcPr>
          <w:p w:rsidR="00A66794" w:rsidRPr="00517659" w:rsidRDefault="00A66794" w:rsidP="00F1690D">
            <w:pPr>
              <w:jc w:val="center"/>
              <w:rPr>
                <w:b/>
              </w:rPr>
            </w:pPr>
          </w:p>
        </w:tc>
        <w:tc>
          <w:tcPr>
            <w:tcW w:w="1755" w:type="dxa"/>
            <w:gridSpan w:val="3"/>
            <w:shd w:val="clear" w:color="auto" w:fill="auto"/>
          </w:tcPr>
          <w:p w:rsidR="00A66794" w:rsidRPr="00517659" w:rsidRDefault="00A66794" w:rsidP="00F1690D">
            <w:pPr>
              <w:jc w:val="center"/>
              <w:rPr>
                <w:b/>
              </w:rPr>
            </w:pPr>
          </w:p>
        </w:tc>
        <w:tc>
          <w:tcPr>
            <w:tcW w:w="1543" w:type="dxa"/>
            <w:gridSpan w:val="2"/>
            <w:shd w:val="clear" w:color="auto" w:fill="auto"/>
          </w:tcPr>
          <w:p w:rsidR="00A66794" w:rsidRPr="00517659" w:rsidRDefault="00A66794" w:rsidP="00F1690D">
            <w:pPr>
              <w:jc w:val="center"/>
              <w:rPr>
                <w:b/>
              </w:rPr>
            </w:pPr>
          </w:p>
        </w:tc>
        <w:tc>
          <w:tcPr>
            <w:tcW w:w="2401" w:type="dxa"/>
            <w:gridSpan w:val="2"/>
            <w:shd w:val="clear" w:color="auto" w:fill="auto"/>
          </w:tcPr>
          <w:p w:rsidR="00A66794" w:rsidRPr="00517659" w:rsidRDefault="00A66794" w:rsidP="00F1690D">
            <w:pPr>
              <w:jc w:val="center"/>
              <w:rPr>
                <w:b/>
              </w:rPr>
            </w:pPr>
          </w:p>
        </w:tc>
        <w:tc>
          <w:tcPr>
            <w:tcW w:w="1749" w:type="dxa"/>
            <w:shd w:val="clear" w:color="auto" w:fill="auto"/>
          </w:tcPr>
          <w:p w:rsidR="00A66794" w:rsidRPr="00517659" w:rsidRDefault="00A66794" w:rsidP="00F1690D">
            <w:pPr>
              <w:jc w:val="center"/>
              <w:rPr>
                <w:b/>
              </w:rPr>
            </w:pPr>
          </w:p>
        </w:tc>
      </w:tr>
      <w:tr w:rsidR="00E55862" w:rsidTr="00715453">
        <w:trPr>
          <w:jc w:val="center"/>
        </w:trPr>
        <w:tc>
          <w:tcPr>
            <w:tcW w:w="725" w:type="dxa"/>
            <w:shd w:val="clear" w:color="auto" w:fill="auto"/>
          </w:tcPr>
          <w:p w:rsidR="00E55862" w:rsidRDefault="00E55862" w:rsidP="00F1690D">
            <w:pPr>
              <w:jc w:val="center"/>
              <w:rPr>
                <w:b/>
              </w:rPr>
            </w:pPr>
            <w:r>
              <w:rPr>
                <w:b/>
              </w:rPr>
              <w:t>n</w:t>
            </w:r>
          </w:p>
        </w:tc>
        <w:tc>
          <w:tcPr>
            <w:tcW w:w="1574" w:type="dxa"/>
            <w:shd w:val="clear" w:color="auto" w:fill="auto"/>
          </w:tcPr>
          <w:p w:rsidR="00E55862" w:rsidRPr="00517659" w:rsidRDefault="00E55862" w:rsidP="00F1690D">
            <w:pPr>
              <w:jc w:val="center"/>
              <w:rPr>
                <w:b/>
              </w:rPr>
            </w:pPr>
          </w:p>
        </w:tc>
        <w:tc>
          <w:tcPr>
            <w:tcW w:w="1755" w:type="dxa"/>
            <w:gridSpan w:val="3"/>
            <w:shd w:val="clear" w:color="auto" w:fill="auto"/>
          </w:tcPr>
          <w:p w:rsidR="00E55862" w:rsidRPr="00517659" w:rsidRDefault="00E55862" w:rsidP="00F1690D">
            <w:pPr>
              <w:jc w:val="center"/>
              <w:rPr>
                <w:b/>
              </w:rPr>
            </w:pPr>
          </w:p>
        </w:tc>
        <w:tc>
          <w:tcPr>
            <w:tcW w:w="1543" w:type="dxa"/>
            <w:gridSpan w:val="2"/>
            <w:shd w:val="clear" w:color="auto" w:fill="auto"/>
          </w:tcPr>
          <w:p w:rsidR="00E55862" w:rsidRPr="00517659" w:rsidRDefault="00E55862" w:rsidP="00F1690D">
            <w:pPr>
              <w:jc w:val="center"/>
              <w:rPr>
                <w:b/>
              </w:rPr>
            </w:pPr>
          </w:p>
        </w:tc>
        <w:tc>
          <w:tcPr>
            <w:tcW w:w="2401" w:type="dxa"/>
            <w:gridSpan w:val="2"/>
            <w:shd w:val="clear" w:color="auto" w:fill="auto"/>
          </w:tcPr>
          <w:p w:rsidR="00E55862" w:rsidRPr="00517659" w:rsidRDefault="00E55862" w:rsidP="00F1690D">
            <w:pPr>
              <w:jc w:val="center"/>
              <w:rPr>
                <w:b/>
              </w:rPr>
            </w:pPr>
          </w:p>
        </w:tc>
        <w:tc>
          <w:tcPr>
            <w:tcW w:w="1749" w:type="dxa"/>
            <w:shd w:val="clear" w:color="auto" w:fill="auto"/>
          </w:tcPr>
          <w:p w:rsidR="00E55862" w:rsidRPr="00517659" w:rsidRDefault="00E55862" w:rsidP="00F1690D">
            <w:pPr>
              <w:jc w:val="center"/>
              <w:rPr>
                <w:b/>
              </w:rPr>
            </w:pPr>
          </w:p>
        </w:tc>
      </w:tr>
      <w:tr w:rsidR="00FD028A" w:rsidTr="007736B4">
        <w:trPr>
          <w:jc w:val="center"/>
        </w:trPr>
        <w:tc>
          <w:tcPr>
            <w:tcW w:w="9747" w:type="dxa"/>
            <w:gridSpan w:val="10"/>
            <w:shd w:val="clear" w:color="auto" w:fill="B2A1C7" w:themeFill="accent4" w:themeFillTint="99"/>
          </w:tcPr>
          <w:p w:rsidR="00FD028A" w:rsidRPr="00DC3A27" w:rsidRDefault="00DC3A27" w:rsidP="00DC3A27">
            <w:pPr>
              <w:jc w:val="center"/>
              <w:rPr>
                <w:b/>
              </w:rPr>
            </w:pPr>
            <w:r w:rsidRPr="00DC3A27">
              <w:rPr>
                <w:b/>
              </w:rPr>
              <w:lastRenderedPageBreak/>
              <w:t>Sumár:</w:t>
            </w:r>
          </w:p>
        </w:tc>
      </w:tr>
      <w:tr w:rsidR="00DC3A27" w:rsidRPr="00814754" w:rsidTr="00715453">
        <w:trPr>
          <w:jc w:val="center"/>
        </w:trPr>
        <w:tc>
          <w:tcPr>
            <w:tcW w:w="3103" w:type="dxa"/>
            <w:gridSpan w:val="3"/>
            <w:shd w:val="clear" w:color="auto" w:fill="CCC0D9" w:themeFill="accent4" w:themeFillTint="66"/>
          </w:tcPr>
          <w:p w:rsidR="00DC3A27" w:rsidRPr="00814754" w:rsidRDefault="00DC3A27" w:rsidP="00F06A27">
            <w:pPr>
              <w:rPr>
                <w:b/>
              </w:rPr>
            </w:pPr>
            <w:r w:rsidRPr="00814754">
              <w:rPr>
                <w:b/>
              </w:rPr>
              <w:t>Dosiahnuté bodové hodnotenie</w:t>
            </w:r>
            <w:r w:rsidR="00A66794">
              <w:rPr>
                <w:rStyle w:val="Odkaznapoznmkupodiarou"/>
                <w:b/>
              </w:rPr>
              <w:footnoteReference w:id="8"/>
            </w:r>
          </w:p>
        </w:tc>
        <w:tc>
          <w:tcPr>
            <w:tcW w:w="2853" w:type="dxa"/>
            <w:gridSpan w:val="5"/>
            <w:shd w:val="clear" w:color="auto" w:fill="CCC0D9" w:themeFill="accent4" w:themeFillTint="66"/>
          </w:tcPr>
          <w:p w:rsidR="00DC3A27" w:rsidRPr="00814754" w:rsidRDefault="00DC3A27" w:rsidP="00DC3A27">
            <w:pPr>
              <w:rPr>
                <w:b/>
              </w:rPr>
            </w:pPr>
            <w:r w:rsidRPr="00814754">
              <w:rPr>
                <w:b/>
              </w:rPr>
              <w:t>Maximálne bodové hodnotenie</w:t>
            </w:r>
          </w:p>
        </w:tc>
        <w:tc>
          <w:tcPr>
            <w:tcW w:w="3791" w:type="dxa"/>
            <w:gridSpan w:val="2"/>
            <w:shd w:val="clear" w:color="auto" w:fill="CCC0D9" w:themeFill="accent4" w:themeFillTint="66"/>
          </w:tcPr>
          <w:p w:rsidR="00DC3A27" w:rsidRPr="00814754" w:rsidRDefault="00DC3A27" w:rsidP="00F06A27">
            <w:pPr>
              <w:rPr>
                <w:b/>
              </w:rPr>
            </w:pPr>
            <w:r w:rsidRPr="00814754">
              <w:rPr>
                <w:b/>
              </w:rPr>
              <w:t>Podiel dosiahnutého bodového hodnotenia z maximálneho bodového hodnotenia</w:t>
            </w:r>
            <w:r w:rsidR="00695365">
              <w:rPr>
                <w:b/>
              </w:rPr>
              <w:t xml:space="preserve"> (%)</w:t>
            </w:r>
          </w:p>
        </w:tc>
      </w:tr>
      <w:tr w:rsidR="00DC3A27" w:rsidTr="00715453">
        <w:trPr>
          <w:jc w:val="center"/>
        </w:trPr>
        <w:tc>
          <w:tcPr>
            <w:tcW w:w="3103" w:type="dxa"/>
            <w:gridSpan w:val="3"/>
          </w:tcPr>
          <w:p w:rsidR="00DC3A27" w:rsidRDefault="00DC3A27" w:rsidP="00F06A27"/>
        </w:tc>
        <w:tc>
          <w:tcPr>
            <w:tcW w:w="2853" w:type="dxa"/>
            <w:gridSpan w:val="5"/>
          </w:tcPr>
          <w:p w:rsidR="00DC3A27" w:rsidRDefault="00DC3A27" w:rsidP="00DC3A27"/>
        </w:tc>
        <w:tc>
          <w:tcPr>
            <w:tcW w:w="3791" w:type="dxa"/>
            <w:gridSpan w:val="2"/>
          </w:tcPr>
          <w:p w:rsidR="00DC3A27" w:rsidRDefault="00DC3A27" w:rsidP="00F06A27"/>
        </w:tc>
      </w:tr>
      <w:tr w:rsidR="00814754" w:rsidTr="00715453">
        <w:trPr>
          <w:jc w:val="center"/>
        </w:trPr>
        <w:tc>
          <w:tcPr>
            <w:tcW w:w="5597" w:type="dxa"/>
            <w:gridSpan w:val="7"/>
            <w:shd w:val="clear" w:color="auto" w:fill="B2A1C7" w:themeFill="accent4" w:themeFillTint="99"/>
          </w:tcPr>
          <w:p w:rsidR="00814754" w:rsidRDefault="00814754" w:rsidP="00814754">
            <w:pPr>
              <w:jc w:val="center"/>
              <w:rPr>
                <w:b/>
              </w:rPr>
            </w:pPr>
            <w:r>
              <w:rPr>
                <w:b/>
              </w:rPr>
              <w:t>Výsledok odborného hodnotenia:</w:t>
            </w:r>
          </w:p>
        </w:tc>
        <w:sdt>
          <w:sdtPr>
            <w:rPr>
              <w:b/>
            </w:rPr>
            <w:id w:val="1595662542"/>
            <w:placeholder>
              <w:docPart w:val="09AAB4FA3E014B4A8E1B3C46433C02E2"/>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sdtContent>
            <w:tc>
              <w:tcPr>
                <w:tcW w:w="4150" w:type="dxa"/>
                <w:gridSpan w:val="3"/>
                <w:shd w:val="clear" w:color="auto" w:fill="FFFFFF" w:themeFill="background1"/>
              </w:tcPr>
              <w:p w:rsidR="00814754" w:rsidRDefault="00814754" w:rsidP="0071339D">
                <w:pPr>
                  <w:jc w:val="center"/>
                  <w:rPr>
                    <w:b/>
                  </w:rPr>
                </w:pPr>
                <w:r w:rsidRPr="00814754">
                  <w:rPr>
                    <w:rStyle w:val="Textzstupnhosymbolu"/>
                    <w:shd w:val="clear" w:color="auto" w:fill="FFFFFF" w:themeFill="background1"/>
                  </w:rPr>
                  <w:t>Vyberte položku.</w:t>
                </w:r>
              </w:p>
            </w:tc>
          </w:sdtContent>
        </w:sdt>
      </w:tr>
      <w:tr w:rsidR="00DC3A27" w:rsidTr="007736B4">
        <w:trPr>
          <w:jc w:val="center"/>
        </w:trPr>
        <w:tc>
          <w:tcPr>
            <w:tcW w:w="9747" w:type="dxa"/>
            <w:gridSpan w:val="10"/>
          </w:tcPr>
          <w:p w:rsidR="00DC3A27" w:rsidRDefault="00DC3A27" w:rsidP="00F06A27"/>
        </w:tc>
      </w:tr>
      <w:tr w:rsidR="000D39BE" w:rsidTr="007736B4">
        <w:trPr>
          <w:jc w:val="center"/>
        </w:trPr>
        <w:tc>
          <w:tcPr>
            <w:tcW w:w="9747" w:type="dxa"/>
            <w:gridSpan w:val="10"/>
            <w:shd w:val="clear" w:color="auto" w:fill="B2A1C7" w:themeFill="accent4" w:themeFillTint="99"/>
          </w:tcPr>
          <w:p w:rsidR="000D39BE" w:rsidRDefault="000D39BE" w:rsidP="00F06A27">
            <w:r w:rsidRPr="0084329B">
              <w:rPr>
                <w:b/>
              </w:rPr>
              <w:t>Komentár</w:t>
            </w:r>
            <w:r w:rsidRPr="0084329B">
              <w:rPr>
                <w:rStyle w:val="Odkaznapoznmkupodiarou"/>
                <w:b/>
              </w:rPr>
              <w:footnoteReference w:id="9"/>
            </w:r>
            <w:r w:rsidRPr="0084329B">
              <w:rPr>
                <w:b/>
              </w:rPr>
              <w:t>:</w:t>
            </w:r>
          </w:p>
        </w:tc>
      </w:tr>
      <w:tr w:rsidR="0084329B" w:rsidTr="007736B4">
        <w:trPr>
          <w:jc w:val="center"/>
        </w:trPr>
        <w:tc>
          <w:tcPr>
            <w:tcW w:w="9747" w:type="dxa"/>
            <w:gridSpan w:val="10"/>
          </w:tcPr>
          <w:p w:rsidR="0084329B" w:rsidRDefault="0084329B" w:rsidP="00F06A27"/>
        </w:tc>
      </w:tr>
      <w:tr w:rsidR="00762D03" w:rsidTr="00715453">
        <w:trPr>
          <w:jc w:val="center"/>
        </w:trPr>
        <w:tc>
          <w:tcPr>
            <w:tcW w:w="3754" w:type="dxa"/>
            <w:gridSpan w:val="4"/>
            <w:shd w:val="clear" w:color="auto" w:fill="B2A1C7" w:themeFill="accent4" w:themeFillTint="99"/>
          </w:tcPr>
          <w:p w:rsidR="00762D03" w:rsidRPr="00814754" w:rsidRDefault="00762D03" w:rsidP="00F06A27">
            <w:pPr>
              <w:rPr>
                <w:b/>
              </w:rPr>
            </w:pPr>
            <w:r>
              <w:rPr>
                <w:b/>
              </w:rPr>
              <w:t>Žiadaná výška NFP</w:t>
            </w:r>
            <w:r>
              <w:rPr>
                <w:rStyle w:val="Odkaznapoznmkupodiarou"/>
                <w:b/>
              </w:rPr>
              <w:footnoteReference w:id="10"/>
            </w:r>
            <w:r>
              <w:rPr>
                <w:b/>
              </w:rPr>
              <w:t>:</w:t>
            </w:r>
          </w:p>
        </w:tc>
        <w:tc>
          <w:tcPr>
            <w:tcW w:w="5993" w:type="dxa"/>
            <w:gridSpan w:val="6"/>
            <w:shd w:val="clear" w:color="auto" w:fill="FFFFFF" w:themeFill="background1"/>
          </w:tcPr>
          <w:p w:rsidR="00762D03" w:rsidRDefault="00762D03" w:rsidP="00F06A27"/>
        </w:tc>
      </w:tr>
      <w:tr w:rsidR="00814754" w:rsidTr="00715453">
        <w:trPr>
          <w:jc w:val="center"/>
        </w:trPr>
        <w:tc>
          <w:tcPr>
            <w:tcW w:w="3754" w:type="dxa"/>
            <w:gridSpan w:val="4"/>
            <w:shd w:val="clear" w:color="auto" w:fill="B2A1C7" w:themeFill="accent4" w:themeFillTint="99"/>
          </w:tcPr>
          <w:p w:rsidR="00814754" w:rsidRDefault="00814754" w:rsidP="00F06A27">
            <w:r w:rsidRPr="00814754">
              <w:rPr>
                <w:b/>
              </w:rPr>
              <w:t>Navrhovaná výška NFP</w:t>
            </w:r>
            <w:r>
              <w:rPr>
                <w:rStyle w:val="Odkaznapoznmkupodiarou"/>
                <w:b/>
              </w:rPr>
              <w:footnoteReference w:id="11"/>
            </w:r>
            <w:r w:rsidRPr="00814754">
              <w:rPr>
                <w:b/>
              </w:rPr>
              <w:t>:</w:t>
            </w:r>
          </w:p>
        </w:tc>
        <w:tc>
          <w:tcPr>
            <w:tcW w:w="5993" w:type="dxa"/>
            <w:gridSpan w:val="6"/>
            <w:shd w:val="clear" w:color="auto" w:fill="FFFFFF" w:themeFill="background1"/>
          </w:tcPr>
          <w:p w:rsidR="00814754" w:rsidRDefault="00814754" w:rsidP="00F06A27"/>
        </w:tc>
      </w:tr>
      <w:tr w:rsidR="00814754" w:rsidTr="00715453">
        <w:trPr>
          <w:jc w:val="center"/>
        </w:trPr>
        <w:tc>
          <w:tcPr>
            <w:tcW w:w="3754" w:type="dxa"/>
            <w:gridSpan w:val="4"/>
            <w:shd w:val="clear" w:color="auto" w:fill="B2A1C7" w:themeFill="accent4" w:themeFillTint="99"/>
          </w:tcPr>
          <w:p w:rsidR="00814754" w:rsidRPr="00814754" w:rsidRDefault="00814754" w:rsidP="00F06A27">
            <w:pPr>
              <w:rPr>
                <w:b/>
              </w:rPr>
            </w:pPr>
            <w:r w:rsidRPr="00814754">
              <w:rPr>
                <w:b/>
              </w:rPr>
              <w:t>Identifikácia neoprávnených výdavkov</w:t>
            </w:r>
            <w:r>
              <w:rPr>
                <w:rStyle w:val="Odkaznapoznmkupodiarou"/>
                <w:b/>
              </w:rPr>
              <w:footnoteReference w:id="12"/>
            </w:r>
            <w:r w:rsidRPr="00814754">
              <w:rPr>
                <w:b/>
              </w:rPr>
              <w:t>:</w:t>
            </w:r>
          </w:p>
        </w:tc>
        <w:tc>
          <w:tcPr>
            <w:tcW w:w="5993" w:type="dxa"/>
            <w:gridSpan w:val="6"/>
            <w:shd w:val="clear" w:color="auto" w:fill="FFFFFF" w:themeFill="background1"/>
          </w:tcPr>
          <w:p w:rsidR="00814754" w:rsidRDefault="00814754" w:rsidP="00F06A27"/>
        </w:tc>
      </w:tr>
      <w:tr w:rsidR="00814754" w:rsidTr="007736B4">
        <w:trPr>
          <w:jc w:val="center"/>
        </w:trPr>
        <w:tc>
          <w:tcPr>
            <w:tcW w:w="9747" w:type="dxa"/>
            <w:gridSpan w:val="10"/>
            <w:shd w:val="clear" w:color="auto" w:fill="FFFFFF" w:themeFill="background1"/>
          </w:tcPr>
          <w:p w:rsidR="0027364D" w:rsidRPr="005C2E5C" w:rsidRDefault="0027364D" w:rsidP="0027364D">
            <w:pPr>
              <w:jc w:val="both"/>
              <w:rPr>
                <w:ins w:id="9" w:author="Autor"/>
                <w:rFonts w:cs="Times New Roman"/>
                <w:b/>
                <w:szCs w:val="24"/>
              </w:rPr>
            </w:pPr>
            <w:ins w:id="10" w:author="Autor">
              <w:r w:rsidRPr="005C2E5C">
                <w:rPr>
                  <w:rFonts w:cs="Times New Roman"/>
                  <w:b/>
                  <w:szCs w:val="24"/>
                </w:rPr>
                <w:t>VYJADRENIE</w:t>
              </w:r>
            </w:ins>
          </w:p>
          <w:p w:rsidR="0027364D" w:rsidRPr="005C2E5C" w:rsidRDefault="0027364D" w:rsidP="0027364D">
            <w:pPr>
              <w:jc w:val="both"/>
              <w:rPr>
                <w:ins w:id="11" w:author="Autor"/>
                <w:rFonts w:cs="Times New Roman"/>
                <w:szCs w:val="24"/>
              </w:rPr>
            </w:pPr>
          </w:p>
          <w:p w:rsidR="0027364D" w:rsidRPr="00A54276" w:rsidRDefault="0027364D" w:rsidP="0027364D">
            <w:pPr>
              <w:rPr>
                <w:ins w:id="12" w:author="Autor"/>
              </w:rPr>
            </w:pPr>
            <w:ins w:id="13" w:author="Autor">
              <w:r w:rsidRPr="005C2E5C">
                <w:t xml:space="preserve">Na základe overených skutočností potvrdzujem, že  </w:t>
              </w:r>
            </w:ins>
            <w:customXmlInsRangeStart w:id="14" w:author="Autor"/>
            <w:sdt>
              <w:sdtPr>
                <w:id w:val="-335158929"/>
                <w:placeholder>
                  <w:docPart w:val="50D04B1D780B42338CA82309DBFDB2E8"/>
                </w:placeholder>
                <w:showingPlcHdr/>
                <w:comboBox>
                  <w:listItem w:value="Vyberte položku."/>
                  <w:listItem w:displayText="vo finančnej operácií je možné pokračovať." w:value="vo finančnej operácií je možné pokračovať."/>
                  <w:listItem w:displayText="vo finančnej operácií nie je možné pokračovať." w:value="vo finančnej operácií nie je možné pokračovať."/>
                  <w:listItem w:displayText="finančnú operáciu je potrebné zastaviť." w:value="finančnú operáciu je potrebné zastaviť."/>
                </w:comboBox>
              </w:sdtPr>
              <w:sdtEndPr/>
              <w:sdtContent>
                <w:customXmlInsRangeEnd w:id="14"/>
                <w:ins w:id="15" w:author="Autor">
                  <w:r w:rsidRPr="005C2E5C">
                    <w:rPr>
                      <w:rStyle w:val="Textzstupnhosymbolu"/>
                    </w:rPr>
                    <w:t>Vyberte položku.</w:t>
                  </w:r>
                </w:ins>
                <w:customXmlInsRangeStart w:id="16" w:author="Autor"/>
              </w:sdtContent>
            </w:sdt>
            <w:customXmlInsRangeEnd w:id="16"/>
            <w:ins w:id="17" w:author="Autor">
              <w:r w:rsidRPr="005C2E5C">
                <w:t xml:space="preserve">   </w:t>
              </w:r>
            </w:ins>
          </w:p>
          <w:p w:rsidR="0027364D" w:rsidRDefault="0027364D" w:rsidP="00F06A27"/>
        </w:tc>
      </w:tr>
      <w:tr w:rsidR="00FD028A" w:rsidTr="00715453">
        <w:trPr>
          <w:jc w:val="center"/>
        </w:trPr>
        <w:tc>
          <w:tcPr>
            <w:tcW w:w="3754" w:type="dxa"/>
            <w:gridSpan w:val="4"/>
            <w:shd w:val="clear" w:color="auto" w:fill="B2A1C7" w:themeFill="accent4" w:themeFillTint="99"/>
          </w:tcPr>
          <w:p w:rsidR="00FD028A" w:rsidRDefault="00FD028A" w:rsidP="00F06A27">
            <w:r>
              <w:t>Vypracoval</w:t>
            </w:r>
            <w:r w:rsidR="00F72158">
              <w:t xml:space="preserve"> (odborný hodnotiteľ č. 1)</w:t>
            </w:r>
            <w:ins w:id="18" w:author="Autor">
              <w:r w:rsidR="0027364D">
                <w:rPr>
                  <w:rStyle w:val="Odkaznapoznmkupodiarou"/>
                </w:rPr>
                <w:t xml:space="preserve"> </w:t>
              </w:r>
              <w:r w:rsidR="0027364D">
                <w:rPr>
                  <w:rStyle w:val="Odkaznapoznmkupodiarou"/>
                </w:rPr>
                <w:footnoteReference w:id="13"/>
              </w:r>
            </w:ins>
            <w:r>
              <w:t>:</w:t>
            </w:r>
          </w:p>
        </w:tc>
        <w:tc>
          <w:tcPr>
            <w:tcW w:w="5993" w:type="dxa"/>
            <w:gridSpan w:val="6"/>
            <w:shd w:val="clear" w:color="auto" w:fill="FFFFFF" w:themeFill="background1"/>
          </w:tcPr>
          <w:p w:rsidR="00FD028A" w:rsidRDefault="00FD028A" w:rsidP="00F06A27"/>
        </w:tc>
      </w:tr>
      <w:tr w:rsidR="00FD028A" w:rsidTr="00715453">
        <w:trPr>
          <w:jc w:val="center"/>
        </w:trPr>
        <w:tc>
          <w:tcPr>
            <w:tcW w:w="3754" w:type="dxa"/>
            <w:gridSpan w:val="4"/>
            <w:shd w:val="clear" w:color="auto" w:fill="B2A1C7" w:themeFill="accent4" w:themeFillTint="99"/>
          </w:tcPr>
          <w:p w:rsidR="00FD028A" w:rsidRDefault="00FD028A" w:rsidP="00F06A27">
            <w:r>
              <w:t>Dátum:</w:t>
            </w:r>
          </w:p>
        </w:tc>
        <w:tc>
          <w:tcPr>
            <w:tcW w:w="5993" w:type="dxa"/>
            <w:gridSpan w:val="6"/>
            <w:shd w:val="clear" w:color="auto" w:fill="FFFFFF" w:themeFill="background1"/>
          </w:tcPr>
          <w:p w:rsidR="00FD028A" w:rsidRDefault="00FD028A" w:rsidP="00F06A27"/>
        </w:tc>
      </w:tr>
      <w:tr w:rsidR="00FD028A" w:rsidTr="00715453">
        <w:trPr>
          <w:jc w:val="center"/>
        </w:trPr>
        <w:tc>
          <w:tcPr>
            <w:tcW w:w="3754" w:type="dxa"/>
            <w:gridSpan w:val="4"/>
            <w:tcBorders>
              <w:bottom w:val="nil"/>
            </w:tcBorders>
            <w:shd w:val="clear" w:color="auto" w:fill="B2A1C7" w:themeFill="accent4" w:themeFillTint="99"/>
          </w:tcPr>
          <w:p w:rsidR="00FD028A" w:rsidRDefault="00FD028A" w:rsidP="00F06A27">
            <w:r>
              <w:t>Podpis:</w:t>
            </w:r>
          </w:p>
        </w:tc>
        <w:tc>
          <w:tcPr>
            <w:tcW w:w="5993" w:type="dxa"/>
            <w:gridSpan w:val="6"/>
            <w:shd w:val="clear" w:color="auto" w:fill="FFFFFF" w:themeFill="background1"/>
          </w:tcPr>
          <w:p w:rsidR="00FD028A" w:rsidRDefault="00FD028A" w:rsidP="00F06A27"/>
        </w:tc>
      </w:tr>
      <w:tr w:rsidR="00F72158" w:rsidTr="007736B4">
        <w:trPr>
          <w:jc w:val="center"/>
        </w:trPr>
        <w:tc>
          <w:tcPr>
            <w:tcW w:w="9747" w:type="dxa"/>
            <w:gridSpan w:val="10"/>
            <w:shd w:val="clear" w:color="auto" w:fill="FFFFFF" w:themeFill="background1"/>
          </w:tcPr>
          <w:p w:rsidR="00F72158" w:rsidRDefault="00F72158" w:rsidP="00F1690D"/>
        </w:tc>
      </w:tr>
      <w:tr w:rsidR="00F72158" w:rsidTr="00715453">
        <w:trPr>
          <w:jc w:val="center"/>
        </w:trPr>
        <w:tc>
          <w:tcPr>
            <w:tcW w:w="3754" w:type="dxa"/>
            <w:gridSpan w:val="4"/>
            <w:shd w:val="clear" w:color="auto" w:fill="B2A1C7" w:themeFill="accent4" w:themeFillTint="99"/>
          </w:tcPr>
          <w:p w:rsidR="00F72158" w:rsidRDefault="00F72158" w:rsidP="00F1690D">
            <w:r>
              <w:t>Vypracoval (odborný hodnotiteľ č. 2)</w:t>
            </w:r>
            <w:r w:rsidR="0046333E">
              <w:rPr>
                <w:rStyle w:val="Odkaznapoznmkupodiarou"/>
              </w:rPr>
              <w:footnoteReference w:id="14"/>
            </w:r>
            <w:ins w:id="21" w:author="Autor">
              <w:r w:rsidR="0027364D">
                <w:rPr>
                  <w:vertAlign w:val="superscript"/>
                </w:rPr>
                <w:t xml:space="preserve">, </w:t>
              </w:r>
              <w:r w:rsidR="0027364D">
                <w:rPr>
                  <w:rStyle w:val="Odkaznapoznmkupodiarou"/>
                </w:rPr>
                <w:footnoteReference w:id="15"/>
              </w:r>
            </w:ins>
            <w:r>
              <w:t>:</w:t>
            </w:r>
          </w:p>
        </w:tc>
        <w:tc>
          <w:tcPr>
            <w:tcW w:w="5993" w:type="dxa"/>
            <w:gridSpan w:val="6"/>
            <w:shd w:val="clear" w:color="auto" w:fill="FFFFFF" w:themeFill="background1"/>
          </w:tcPr>
          <w:p w:rsidR="00F72158" w:rsidRDefault="00F72158" w:rsidP="00F1690D"/>
        </w:tc>
      </w:tr>
      <w:tr w:rsidR="00F72158" w:rsidTr="00715453">
        <w:trPr>
          <w:jc w:val="center"/>
        </w:trPr>
        <w:tc>
          <w:tcPr>
            <w:tcW w:w="3754" w:type="dxa"/>
            <w:gridSpan w:val="4"/>
            <w:shd w:val="clear" w:color="auto" w:fill="B2A1C7" w:themeFill="accent4" w:themeFillTint="99"/>
          </w:tcPr>
          <w:p w:rsidR="00F72158" w:rsidRDefault="00F72158" w:rsidP="00F1690D">
            <w:r>
              <w:t>Dátum:</w:t>
            </w:r>
          </w:p>
        </w:tc>
        <w:tc>
          <w:tcPr>
            <w:tcW w:w="5993" w:type="dxa"/>
            <w:gridSpan w:val="6"/>
            <w:shd w:val="clear" w:color="auto" w:fill="FFFFFF" w:themeFill="background1"/>
          </w:tcPr>
          <w:p w:rsidR="00F72158" w:rsidRDefault="00F72158" w:rsidP="00F1690D"/>
        </w:tc>
      </w:tr>
      <w:tr w:rsidR="00F72158" w:rsidTr="00715453">
        <w:trPr>
          <w:jc w:val="center"/>
        </w:trPr>
        <w:tc>
          <w:tcPr>
            <w:tcW w:w="3754" w:type="dxa"/>
            <w:gridSpan w:val="4"/>
            <w:tcBorders>
              <w:bottom w:val="nil"/>
            </w:tcBorders>
            <w:shd w:val="clear" w:color="auto" w:fill="B2A1C7" w:themeFill="accent4" w:themeFillTint="99"/>
          </w:tcPr>
          <w:p w:rsidR="00F72158" w:rsidRDefault="00F72158" w:rsidP="00F1690D">
            <w:r>
              <w:t>Podpis:</w:t>
            </w:r>
          </w:p>
        </w:tc>
        <w:tc>
          <w:tcPr>
            <w:tcW w:w="5993" w:type="dxa"/>
            <w:gridSpan w:val="6"/>
            <w:shd w:val="clear" w:color="auto" w:fill="FFFFFF" w:themeFill="background1"/>
          </w:tcPr>
          <w:p w:rsidR="00F72158" w:rsidRDefault="00F72158" w:rsidP="00F1690D"/>
        </w:tc>
      </w:tr>
      <w:tr w:rsidR="00715453" w:rsidTr="00715453">
        <w:trPr>
          <w:jc w:val="center"/>
        </w:trPr>
        <w:tc>
          <w:tcPr>
            <w:tcW w:w="3754" w:type="dxa"/>
            <w:gridSpan w:val="4"/>
            <w:tcBorders>
              <w:bottom w:val="nil"/>
            </w:tcBorders>
            <w:shd w:val="clear" w:color="auto" w:fill="auto"/>
          </w:tcPr>
          <w:p w:rsidR="00715453" w:rsidRDefault="00715453" w:rsidP="00F1690D"/>
        </w:tc>
        <w:tc>
          <w:tcPr>
            <w:tcW w:w="5993" w:type="dxa"/>
            <w:gridSpan w:val="6"/>
            <w:shd w:val="clear" w:color="auto" w:fill="FFFFFF" w:themeFill="background1"/>
          </w:tcPr>
          <w:p w:rsidR="00715453" w:rsidRDefault="00715453" w:rsidP="00F1690D"/>
        </w:tc>
      </w:tr>
      <w:tr w:rsidR="00715453" w:rsidTr="00715453">
        <w:trPr>
          <w:jc w:val="center"/>
        </w:trPr>
        <w:tc>
          <w:tcPr>
            <w:tcW w:w="3754" w:type="dxa"/>
            <w:gridSpan w:val="4"/>
            <w:shd w:val="clear" w:color="auto" w:fill="B2A1C7" w:themeFill="accent4" w:themeFillTint="99"/>
          </w:tcPr>
          <w:p w:rsidR="00715453" w:rsidRDefault="00715453" w:rsidP="0027364D">
            <w:r>
              <w:t xml:space="preserve">Vypracoval (zástupca gestora </w:t>
            </w:r>
            <w:r w:rsidR="003C61B9">
              <w:t xml:space="preserve">HP </w:t>
            </w:r>
            <w:r>
              <w:t>alebo ním poverená osoba</w:t>
            </w:r>
            <w:r>
              <w:rPr>
                <w:rStyle w:val="Odkaznapoznmkupodiarou"/>
              </w:rPr>
              <w:footnoteReference w:id="16"/>
            </w:r>
            <w:ins w:id="24" w:author="Autor">
              <w:r w:rsidR="0027364D">
                <w:rPr>
                  <w:vertAlign w:val="superscript"/>
                </w:rPr>
                <w:t xml:space="preserve">, </w:t>
              </w:r>
              <w:r w:rsidR="0027364D">
                <w:rPr>
                  <w:rStyle w:val="Odkaznapoznmkupodiarou"/>
                </w:rPr>
                <w:footnoteReference w:id="17"/>
              </w:r>
              <w:r w:rsidR="0027364D">
                <w:rPr>
                  <w:vertAlign w:val="superscript"/>
                </w:rPr>
                <w:t xml:space="preserve">, </w:t>
              </w:r>
              <w:r w:rsidR="0027364D">
                <w:rPr>
                  <w:rStyle w:val="Odkaznapoznmkupodiarou"/>
                </w:rPr>
                <w:footnoteReference w:id="18"/>
              </w:r>
              <w:r w:rsidR="0027364D">
                <w:t>:</w:t>
              </w:r>
            </w:ins>
            <w:r>
              <w:t>):</w:t>
            </w:r>
          </w:p>
        </w:tc>
        <w:tc>
          <w:tcPr>
            <w:tcW w:w="5993" w:type="dxa"/>
            <w:gridSpan w:val="6"/>
            <w:shd w:val="clear" w:color="auto" w:fill="FFFFFF" w:themeFill="background1"/>
          </w:tcPr>
          <w:p w:rsidR="00715453" w:rsidRDefault="00715453" w:rsidP="00D15967"/>
        </w:tc>
      </w:tr>
      <w:tr w:rsidR="00715453" w:rsidTr="00715453">
        <w:trPr>
          <w:jc w:val="center"/>
        </w:trPr>
        <w:tc>
          <w:tcPr>
            <w:tcW w:w="3754" w:type="dxa"/>
            <w:gridSpan w:val="4"/>
            <w:shd w:val="clear" w:color="auto" w:fill="B2A1C7" w:themeFill="accent4" w:themeFillTint="99"/>
          </w:tcPr>
          <w:p w:rsidR="00715453" w:rsidRDefault="00715453" w:rsidP="00D15967">
            <w:r>
              <w:lastRenderedPageBreak/>
              <w:t>Dátum:</w:t>
            </w:r>
          </w:p>
        </w:tc>
        <w:tc>
          <w:tcPr>
            <w:tcW w:w="5993" w:type="dxa"/>
            <w:gridSpan w:val="6"/>
            <w:shd w:val="clear" w:color="auto" w:fill="FFFFFF" w:themeFill="background1"/>
          </w:tcPr>
          <w:p w:rsidR="00715453" w:rsidRDefault="00715453" w:rsidP="00D15967"/>
        </w:tc>
      </w:tr>
      <w:tr w:rsidR="00715453" w:rsidTr="00715453">
        <w:trPr>
          <w:jc w:val="center"/>
        </w:trPr>
        <w:tc>
          <w:tcPr>
            <w:tcW w:w="3754" w:type="dxa"/>
            <w:gridSpan w:val="4"/>
            <w:tcBorders>
              <w:bottom w:val="nil"/>
            </w:tcBorders>
            <w:shd w:val="clear" w:color="auto" w:fill="B2A1C7" w:themeFill="accent4" w:themeFillTint="99"/>
          </w:tcPr>
          <w:p w:rsidR="00715453" w:rsidRDefault="00715453" w:rsidP="00D15967">
            <w:r>
              <w:t>Podpis:</w:t>
            </w:r>
          </w:p>
        </w:tc>
        <w:tc>
          <w:tcPr>
            <w:tcW w:w="5993" w:type="dxa"/>
            <w:gridSpan w:val="6"/>
            <w:shd w:val="clear" w:color="auto" w:fill="FFFFFF" w:themeFill="background1"/>
          </w:tcPr>
          <w:p w:rsidR="00715453" w:rsidRDefault="00715453" w:rsidP="00D15967"/>
        </w:tc>
      </w:tr>
      <w:tr w:rsidR="00990254" w:rsidTr="00715453">
        <w:trPr>
          <w:jc w:val="center"/>
        </w:trPr>
        <w:tc>
          <w:tcPr>
            <w:tcW w:w="3754" w:type="dxa"/>
            <w:gridSpan w:val="4"/>
            <w:shd w:val="clear" w:color="auto" w:fill="auto"/>
          </w:tcPr>
          <w:p w:rsidR="00990254" w:rsidRDefault="00990254" w:rsidP="00F1690D"/>
        </w:tc>
        <w:tc>
          <w:tcPr>
            <w:tcW w:w="5993" w:type="dxa"/>
            <w:gridSpan w:val="6"/>
            <w:shd w:val="clear" w:color="auto" w:fill="FFFFFF" w:themeFill="background1"/>
          </w:tcPr>
          <w:p w:rsidR="00990254" w:rsidRDefault="00990254" w:rsidP="00F1690D"/>
        </w:tc>
      </w:tr>
      <w:tr w:rsidR="00990254" w:rsidTr="00715453">
        <w:trPr>
          <w:jc w:val="center"/>
        </w:trPr>
        <w:tc>
          <w:tcPr>
            <w:tcW w:w="3754" w:type="dxa"/>
            <w:gridSpan w:val="4"/>
            <w:shd w:val="clear" w:color="auto" w:fill="B2A1C7" w:themeFill="accent4" w:themeFillTint="99"/>
          </w:tcPr>
          <w:p w:rsidR="00990254" w:rsidRDefault="00A20F6F" w:rsidP="00A20F6F">
            <w:r>
              <w:t>Výsledky odborného hodnotenia zadal</w:t>
            </w:r>
            <w:r w:rsidR="00814754">
              <w:rPr>
                <w:rStyle w:val="Odkaznapoznmkupodiarou"/>
              </w:rPr>
              <w:footnoteReference w:id="19"/>
            </w:r>
            <w:r w:rsidR="009E7FE9">
              <w:t>:</w:t>
            </w:r>
          </w:p>
        </w:tc>
        <w:tc>
          <w:tcPr>
            <w:tcW w:w="5993" w:type="dxa"/>
            <w:gridSpan w:val="6"/>
            <w:shd w:val="clear" w:color="auto" w:fill="auto"/>
          </w:tcPr>
          <w:p w:rsidR="00990254" w:rsidRDefault="00990254" w:rsidP="00F1690D"/>
        </w:tc>
      </w:tr>
      <w:tr w:rsidR="00990254" w:rsidTr="00715453">
        <w:trPr>
          <w:jc w:val="center"/>
        </w:trPr>
        <w:tc>
          <w:tcPr>
            <w:tcW w:w="3754" w:type="dxa"/>
            <w:gridSpan w:val="4"/>
            <w:shd w:val="clear" w:color="auto" w:fill="B2A1C7" w:themeFill="accent4" w:themeFillTint="99"/>
          </w:tcPr>
          <w:p w:rsidR="00990254" w:rsidRDefault="00990254" w:rsidP="00F1690D">
            <w:r>
              <w:t>Dátum:</w:t>
            </w:r>
          </w:p>
        </w:tc>
        <w:tc>
          <w:tcPr>
            <w:tcW w:w="5993" w:type="dxa"/>
            <w:gridSpan w:val="6"/>
            <w:shd w:val="clear" w:color="auto" w:fill="FFFFFF" w:themeFill="background1"/>
          </w:tcPr>
          <w:p w:rsidR="00990254" w:rsidRDefault="00990254" w:rsidP="00F1690D"/>
        </w:tc>
      </w:tr>
      <w:tr w:rsidR="00990254" w:rsidTr="00715453">
        <w:trPr>
          <w:jc w:val="center"/>
        </w:trPr>
        <w:tc>
          <w:tcPr>
            <w:tcW w:w="3754" w:type="dxa"/>
            <w:gridSpan w:val="4"/>
            <w:tcBorders>
              <w:bottom w:val="nil"/>
            </w:tcBorders>
            <w:shd w:val="clear" w:color="auto" w:fill="B2A1C7" w:themeFill="accent4" w:themeFillTint="99"/>
          </w:tcPr>
          <w:p w:rsidR="00990254" w:rsidRDefault="00990254" w:rsidP="00F1690D">
            <w:r>
              <w:t>Podpis:</w:t>
            </w:r>
          </w:p>
        </w:tc>
        <w:tc>
          <w:tcPr>
            <w:tcW w:w="5993" w:type="dxa"/>
            <w:gridSpan w:val="6"/>
            <w:shd w:val="clear" w:color="auto" w:fill="FFFFFF" w:themeFill="background1"/>
          </w:tcPr>
          <w:p w:rsidR="00990254" w:rsidRDefault="00990254" w:rsidP="00F1690D"/>
        </w:tc>
      </w:tr>
      <w:tr w:rsidR="00FD028A" w:rsidTr="007736B4">
        <w:trPr>
          <w:jc w:val="center"/>
        </w:trPr>
        <w:tc>
          <w:tcPr>
            <w:tcW w:w="9747" w:type="dxa"/>
            <w:gridSpan w:val="10"/>
            <w:shd w:val="clear" w:color="auto" w:fill="FFFFFF" w:themeFill="background1"/>
          </w:tcPr>
          <w:p w:rsidR="00FD028A" w:rsidRDefault="00FD028A" w:rsidP="00F06A27"/>
        </w:tc>
      </w:tr>
      <w:tr w:rsidR="00FD028A" w:rsidTr="00715453">
        <w:trPr>
          <w:jc w:val="center"/>
        </w:trPr>
        <w:tc>
          <w:tcPr>
            <w:tcW w:w="3754" w:type="dxa"/>
            <w:gridSpan w:val="4"/>
            <w:shd w:val="clear" w:color="auto" w:fill="B2A1C7" w:themeFill="accent4" w:themeFillTint="99"/>
          </w:tcPr>
          <w:p w:rsidR="00FD028A" w:rsidRDefault="004841E3" w:rsidP="0010760D">
            <w:r>
              <w:t xml:space="preserve">Odborné hodnotenie za RO </w:t>
            </w:r>
            <w:r w:rsidR="0010760D">
              <w:t>overil</w:t>
            </w:r>
            <w:r>
              <w:rPr>
                <w:rStyle w:val="Odkaznapoznmkupodiarou"/>
              </w:rPr>
              <w:footnoteReference w:id="20"/>
            </w:r>
            <w:r w:rsidR="00FD028A">
              <w:t>:</w:t>
            </w:r>
          </w:p>
        </w:tc>
        <w:tc>
          <w:tcPr>
            <w:tcW w:w="5993" w:type="dxa"/>
            <w:gridSpan w:val="6"/>
            <w:shd w:val="clear" w:color="auto" w:fill="FFFFFF" w:themeFill="background1"/>
          </w:tcPr>
          <w:p w:rsidR="00FD028A" w:rsidRDefault="00FD028A" w:rsidP="00F06A27"/>
        </w:tc>
      </w:tr>
      <w:tr w:rsidR="00FD028A" w:rsidTr="00715453">
        <w:trPr>
          <w:jc w:val="center"/>
        </w:trPr>
        <w:tc>
          <w:tcPr>
            <w:tcW w:w="3754" w:type="dxa"/>
            <w:gridSpan w:val="4"/>
            <w:shd w:val="clear" w:color="auto" w:fill="B2A1C7" w:themeFill="accent4" w:themeFillTint="99"/>
          </w:tcPr>
          <w:p w:rsidR="00FD028A" w:rsidRDefault="00FD028A" w:rsidP="00F06A27">
            <w:r>
              <w:t>Dátum:</w:t>
            </w:r>
          </w:p>
        </w:tc>
        <w:tc>
          <w:tcPr>
            <w:tcW w:w="5993" w:type="dxa"/>
            <w:gridSpan w:val="6"/>
            <w:shd w:val="clear" w:color="auto" w:fill="FFFFFF" w:themeFill="background1"/>
          </w:tcPr>
          <w:p w:rsidR="00FD028A" w:rsidRDefault="00FD028A" w:rsidP="00F06A27"/>
        </w:tc>
      </w:tr>
      <w:tr w:rsidR="00FD028A" w:rsidTr="00715453">
        <w:trPr>
          <w:trHeight w:val="256"/>
          <w:jc w:val="center"/>
        </w:trPr>
        <w:tc>
          <w:tcPr>
            <w:tcW w:w="3754" w:type="dxa"/>
            <w:gridSpan w:val="4"/>
            <w:shd w:val="clear" w:color="auto" w:fill="B2A1C7" w:themeFill="accent4" w:themeFillTint="99"/>
          </w:tcPr>
          <w:p w:rsidR="00FD028A" w:rsidRDefault="00FD028A" w:rsidP="00F06A27">
            <w:r>
              <w:t>Podpis:</w:t>
            </w:r>
          </w:p>
        </w:tc>
        <w:tc>
          <w:tcPr>
            <w:tcW w:w="5993" w:type="dxa"/>
            <w:gridSpan w:val="6"/>
          </w:tcPr>
          <w:p w:rsidR="00FD028A" w:rsidRDefault="00FD028A" w:rsidP="00F06A27"/>
        </w:tc>
      </w:tr>
    </w:tbl>
    <w:p w:rsidR="00FD028A" w:rsidRPr="00FD028A" w:rsidRDefault="00FD028A" w:rsidP="00A66794"/>
    <w:sectPr w:rsidR="00FD028A" w:rsidRPr="00FD028A" w:rsidSect="00C571C4">
      <w:headerReference w:type="default" r:id="rId12"/>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075" w:rsidRDefault="001D0075" w:rsidP="009B44B8">
      <w:pPr>
        <w:spacing w:after="0" w:line="240" w:lineRule="auto"/>
      </w:pPr>
      <w:r>
        <w:separator/>
      </w:r>
    </w:p>
  </w:endnote>
  <w:endnote w:type="continuationSeparator" w:id="0">
    <w:p w:rsidR="001D0075" w:rsidRDefault="001D0075" w:rsidP="009B4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Pta"/>
      <w:jc w:val="right"/>
    </w:pPr>
    <w:r w:rsidRPr="00627EA3">
      <w:rPr>
        <w:noProof/>
      </w:rPr>
      <mc:AlternateContent>
        <mc:Choice Requires="wps">
          <w:drawing>
            <wp:anchor distT="0" distB="0" distL="114300" distR="114300" simplePos="0" relativeHeight="251661312" behindDoc="0" locked="0" layoutInCell="1" allowOverlap="1" wp14:anchorId="6105B05E" wp14:editId="324BFF3C">
              <wp:simplePos x="0" y="0"/>
              <wp:positionH relativeFrom="column">
                <wp:posOffset>-4445</wp:posOffset>
              </wp:positionH>
              <wp:positionV relativeFrom="paragraph">
                <wp:posOffset>151130</wp:posOffset>
              </wp:positionV>
              <wp:extent cx="5762625" cy="9525"/>
              <wp:effectExtent l="57150" t="38100" r="47625" b="85725"/>
              <wp:wrapNone/>
              <wp:docPr id="2" name="Rovná spojnica 2"/>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2"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" strokecolor="#8064a2 [3207]" strokeweight="3pt">
              <v:shadow on="t" color="black" opacity="22937f" origin=",.5" offset="0,.63889mm"/>
            </v:line>
          </w:pict>
        </mc:Fallback>
      </mc:AlternateContent>
    </w:r>
    <w:r>
      <w:t xml:space="preserve"> </w:t>
    </w:r>
  </w:p>
  <w:p w:rsidR="007E7961" w:rsidRDefault="007E7961" w:rsidP="007E7961">
    <w:pPr>
      <w:pStyle w:val="Pta"/>
      <w:jc w:val="right"/>
    </w:pPr>
    <w:r w:rsidRPr="00627EA3">
      <w:rPr>
        <w:noProof/>
      </w:rPr>
      <w:drawing>
        <wp:anchor distT="0" distB="0" distL="114300" distR="114300" simplePos="0" relativeHeight="251662336" behindDoc="1" locked="0" layoutInCell="1" allowOverlap="1" wp14:anchorId="288B68A8" wp14:editId="073AAFEE">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816D30">
          <w:rPr>
            <w:noProof/>
          </w:rPr>
          <w:t>2</w:t>
        </w:r>
        <w:r>
          <w:fldChar w:fldCharType="end"/>
        </w:r>
      </w:sdtContent>
    </w:sdt>
  </w:p>
  <w:p w:rsidR="007E7961" w:rsidRDefault="007E796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075" w:rsidRDefault="001D0075" w:rsidP="009B44B8">
      <w:pPr>
        <w:spacing w:after="0" w:line="240" w:lineRule="auto"/>
      </w:pPr>
      <w:r>
        <w:separator/>
      </w:r>
    </w:p>
  </w:footnote>
  <w:footnote w:type="continuationSeparator" w:id="0">
    <w:p w:rsidR="001D0075" w:rsidRDefault="001D0075" w:rsidP="009B44B8">
      <w:pPr>
        <w:spacing w:after="0" w:line="240" w:lineRule="auto"/>
      </w:pPr>
      <w:r>
        <w:continuationSeparator/>
      </w:r>
    </w:p>
  </w:footnote>
  <w:footnote w:id="1">
    <w:p w:rsidR="003C141E" w:rsidRPr="0005646C" w:rsidRDefault="003C141E" w:rsidP="0005646C">
      <w:pPr>
        <w:pStyle w:val="Textpoznmkypodiarou"/>
        <w:jc w:val="both"/>
      </w:pPr>
      <w:r w:rsidRPr="0005646C">
        <w:rPr>
          <w:rStyle w:val="Odkaznapoznmkupodiarou"/>
        </w:rPr>
        <w:footnoteRef/>
      </w:r>
      <w:r w:rsidRPr="0005646C">
        <w:t xml:space="preserve"> </w:t>
      </w:r>
      <w:r w:rsidRPr="00A66794">
        <w:t xml:space="preserve">Pre projektové zámery RO </w:t>
      </w:r>
      <w:r w:rsidR="009E7FE9">
        <w:t>použije</w:t>
      </w:r>
      <w:r w:rsidRPr="00A66794">
        <w:t xml:space="preserve"> hodnotiaci hárok primerane, s ohľadom na kritériá pre posúdenie projektových zámerov definované vo výzve na predkladanie projektových zámerov.</w:t>
      </w:r>
      <w:r w:rsidR="00996C64">
        <w:t xml:space="preserve"> V prípade, ak niektorá časť dokumentu vyžaduje zadanie rozsiahlejšieho textu, ktorého uvedenie do dokumentu v definovanej štruktúre by nebolo možné (napr. by spôsobilo neprehľadnosť celého dokumentu), RO je oprávnený k dokumentu pripojiť</w:t>
      </w:r>
      <w:r w:rsidR="00996C64" w:rsidRPr="00996C64">
        <w:t xml:space="preserve"> samostatnú a neoddeliteľnú prílohu </w:t>
      </w:r>
      <w:r w:rsidR="00996C64">
        <w:t>obsahujúcu relevantné údaje, s jasným označením časti/častí dokumentu, na ktoré sa príloha vzťahuje.</w:t>
      </w:r>
    </w:p>
  </w:footnote>
  <w:footnote w:id="2">
    <w:p w:rsidR="0063252F" w:rsidRPr="0005646C" w:rsidRDefault="0063252F" w:rsidP="00A66794">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w:t>
      </w:r>
      <w:r w:rsidR="009E7FE9">
        <w:t xml:space="preserve">EŠIF </w:t>
      </w:r>
      <w:r w:rsidRPr="00A66794">
        <w:t>vo forme vylučujúcich hodnotiacich kritérií pre posúdenie súladu projektu s HP, RO zaradí takéto kritériá a vyhodnocuje ich v rámci tejto časti hodnotiaceho hárku</w:t>
      </w:r>
      <w:r w:rsidR="003A5C6F" w:rsidRPr="00A66794">
        <w:t xml:space="preserve">. </w:t>
      </w:r>
    </w:p>
  </w:footnote>
  <w:footnote w:id="3">
    <w:p w:rsidR="0083042E" w:rsidRPr="0005646C" w:rsidRDefault="0083042E" w:rsidP="0005646C">
      <w:pPr>
        <w:pStyle w:val="Textpoznmkypodiarou"/>
        <w:jc w:val="both"/>
      </w:pPr>
      <w:r w:rsidRPr="0005646C">
        <w:rPr>
          <w:rStyle w:val="Odkaznapoznmkupodiarou"/>
        </w:rPr>
        <w:footnoteRef/>
      </w:r>
      <w:r w:rsidRPr="0005646C">
        <w:t xml:space="preserve"> </w:t>
      </w:r>
      <w:r w:rsidR="009E7FE9">
        <w:t>Kapitola 2.4.3.2</w:t>
      </w:r>
      <w:r w:rsidR="00F0092F" w:rsidRPr="00A66794">
        <w:t xml:space="preserve"> ods.</w:t>
      </w:r>
      <w:r w:rsidRPr="00A66794">
        <w:t xml:space="preserve"> 1 Systému riadenia EŠIF</w:t>
      </w:r>
      <w:r w:rsidR="009E7FE9">
        <w:t>.</w:t>
      </w:r>
    </w:p>
  </w:footnote>
  <w:footnote w:id="4">
    <w:p w:rsidR="006647CF" w:rsidRPr="0005646C" w:rsidRDefault="006647CF" w:rsidP="0005646C">
      <w:pPr>
        <w:pStyle w:val="Textpoznmkypodiarou"/>
        <w:jc w:val="both"/>
      </w:pPr>
      <w:r w:rsidRPr="0005646C">
        <w:rPr>
          <w:rStyle w:val="Odkaznapoznmkupodiarou"/>
        </w:rPr>
        <w:footnoteRef/>
      </w:r>
      <w:r w:rsidRPr="0005646C">
        <w:t xml:space="preserve"> </w:t>
      </w:r>
      <w:r w:rsidR="00E55862" w:rsidRPr="0005646C">
        <w:t>Udelenie hodnoty ,,0“ znamená nesplnenie vylučujúceho hodnotiaceho kritéria a teda nesplnenie podmienky poskytnutia príspevku, t.j. nesplnenie kritérií na výber projektov. V súlade s kapitolou 2.4.3 ods. 6 Systému riadenia EŠIF sa vylučujúce hodnotiace kritériá vyhodnocujú ako prvé a až po ich kladnom posúdení sa hodnotia bodované hodnotiace kritériá (ak sú také definované).</w:t>
      </w:r>
    </w:p>
  </w:footnote>
  <w:footnote w:id="5">
    <w:p w:rsidR="00695365" w:rsidRPr="0005646C" w:rsidRDefault="00695365" w:rsidP="00A66794">
      <w:pPr>
        <w:pStyle w:val="Textpoznmkypodiarou"/>
        <w:jc w:val="both"/>
      </w:pPr>
      <w:r w:rsidRPr="0005646C">
        <w:rPr>
          <w:rStyle w:val="Odkaznapoznmkupodiarou"/>
        </w:rPr>
        <w:footnoteRef/>
      </w:r>
      <w:r w:rsidRPr="0005646C">
        <w:t xml:space="preserve"> Vyžaduje sa slovný popis dôvodov vyhodnotenia konkrétneho kritéria a prideleného počtu bodov </w:t>
      </w:r>
      <w:r w:rsidR="009E7FE9">
        <w:t xml:space="preserve">(pri bodovaných hodnotiacich kritériách) </w:t>
      </w:r>
      <w:r w:rsidRPr="0005646C">
        <w:t>zo strany odborných hodnotiteľov</w:t>
      </w:r>
      <w:r w:rsidR="009E7FE9">
        <w:t>.</w:t>
      </w:r>
    </w:p>
  </w:footnote>
  <w:footnote w:id="6">
    <w:p w:rsidR="0063252F" w:rsidRPr="0005646C" w:rsidRDefault="0063252F" w:rsidP="00A66794">
      <w:pPr>
        <w:pStyle w:val="Textpoznmkypodiarou"/>
        <w:jc w:val="both"/>
      </w:pPr>
      <w:r w:rsidRPr="0005646C">
        <w:rPr>
          <w:rStyle w:val="Odkaznapoznmkupodiarou"/>
        </w:rPr>
        <w:footnoteRef/>
      </w:r>
      <w:r w:rsidRPr="0005646C">
        <w:t xml:space="preserve"> </w:t>
      </w:r>
      <w:r w:rsidRPr="00A66794">
        <w:t xml:space="preserve">Ak sú na základe dohody RO s gestorom HP pre ŽoNFP definované hodnotiace kritériá ŽoNFP podľa kapitoly 2.4.3.2 ods. 4 Systému riadenia vo forme </w:t>
      </w:r>
      <w:r w:rsidR="0005646C" w:rsidRPr="00A66794">
        <w:t>bodovaných</w:t>
      </w:r>
      <w:r w:rsidRPr="00A66794">
        <w:t xml:space="preserve"> hodnotiacich kritérií pre posúdenie súladu projektu s HP, RO zaradí takéto kritériá a vyhodnocuje ich v rámci tejto časti hodnotiaceho hárku</w:t>
      </w:r>
      <w:r w:rsidR="0005646C" w:rsidRPr="00A66794">
        <w:t xml:space="preserve">. </w:t>
      </w:r>
    </w:p>
  </w:footnote>
  <w:footnote w:id="7">
    <w:p w:rsidR="00E55862" w:rsidRDefault="00E55862" w:rsidP="0005646C">
      <w:pPr>
        <w:pStyle w:val="Textpoznmkypodiarou"/>
        <w:jc w:val="both"/>
      </w:pPr>
      <w:r w:rsidRPr="0005646C">
        <w:rPr>
          <w:rStyle w:val="Odkaznapoznmkupodiarou"/>
        </w:rPr>
        <w:footnoteRef/>
      </w:r>
      <w:r w:rsidRPr="0005646C">
        <w:t xml:space="preserve"> </w:t>
      </w:r>
      <w:r w:rsidRPr="00A66794">
        <w:t>Kapitola 2.4.3.2, ods. 1 Systému riadenia EŠIF</w:t>
      </w:r>
      <w:r w:rsidR="009E7FE9">
        <w:t>.</w:t>
      </w:r>
    </w:p>
  </w:footnote>
  <w:footnote w:id="8">
    <w:p w:rsidR="00A66794" w:rsidRDefault="00A66794">
      <w:pPr>
        <w:pStyle w:val="Textpoznmkypodiarou"/>
      </w:pPr>
      <w:r>
        <w:rPr>
          <w:rStyle w:val="Odkaznapoznmkupodiarou"/>
        </w:rPr>
        <w:footnoteRef/>
      </w:r>
      <w:r>
        <w:t xml:space="preserve"> Súčet dosiahnutých bodov ŽoNFP dosiahnutý v rámci bodovaných hodnotiacich kritérií</w:t>
      </w:r>
    </w:p>
  </w:footnote>
  <w:footnote w:id="9">
    <w:p w:rsidR="000D39BE" w:rsidRPr="0005646C" w:rsidRDefault="000D39BE" w:rsidP="0005646C">
      <w:pPr>
        <w:pStyle w:val="Textpoznmkypodiarou"/>
        <w:jc w:val="both"/>
      </w:pPr>
      <w:r w:rsidRPr="0005646C">
        <w:rPr>
          <w:rStyle w:val="Odkaznapoznmkupodiarou"/>
        </w:rPr>
        <w:footnoteRef/>
      </w:r>
      <w:r w:rsidRPr="0005646C">
        <w:t xml:space="preserve"> </w:t>
      </w:r>
      <w:r w:rsidRPr="00A66794">
        <w:t>Slúži najmä na zaznamenanie prípadu, kedy v rámci odborného hodnotenia nedošlo k zhode odborných hodnotiteľov a pretrváva rozpor ohľadom vyhodnotenia niektorého/niektorých kritéria/kritérií</w:t>
      </w:r>
      <w:r>
        <w:t xml:space="preserve"> (kapitola 3.2.1.2, ods. 8 Systému riadenia EŠIF)</w:t>
      </w:r>
      <w:r w:rsidRPr="00A66794">
        <w:t>. Uvedené je zaznamenaním skutočnosti v dôsledku ktorej je vyhodnotenie predmetný</w:t>
      </w:r>
      <w:r w:rsidR="00A66794">
        <w:t>ch</w:t>
      </w:r>
      <w:r w:rsidRPr="00A66794">
        <w:t xml:space="preserve"> kritérií zabezpečené tretím odborným hodnotiteľom</w:t>
      </w:r>
      <w:r w:rsidR="009E7FE9">
        <w:t>.</w:t>
      </w:r>
    </w:p>
  </w:footnote>
  <w:footnote w:id="10">
    <w:p w:rsidR="00762D03" w:rsidRPr="0005646C" w:rsidRDefault="00762D03" w:rsidP="0005646C">
      <w:pPr>
        <w:pStyle w:val="Textpoznmkypodiarou"/>
        <w:jc w:val="both"/>
      </w:pPr>
      <w:r w:rsidRPr="0005646C">
        <w:rPr>
          <w:rStyle w:val="Odkaznapoznmkupodiarou"/>
        </w:rPr>
        <w:footnoteRef/>
      </w:r>
      <w:r w:rsidRPr="0005646C">
        <w:t xml:space="preserve"> </w:t>
      </w:r>
      <w:r w:rsidRPr="00A66794">
        <w:t>Pôvodná výška NFP žiadaná žiadateľom v</w:t>
      </w:r>
      <w:r w:rsidR="009E7FE9">
        <w:t> </w:t>
      </w:r>
      <w:r w:rsidRPr="00A66794">
        <w:t>ŽoNFP</w:t>
      </w:r>
      <w:r w:rsidR="009E7FE9">
        <w:t>.</w:t>
      </w:r>
    </w:p>
  </w:footnote>
  <w:footnote w:id="11">
    <w:p w:rsidR="00814754" w:rsidRPr="0005646C" w:rsidRDefault="00814754" w:rsidP="0005646C">
      <w:pPr>
        <w:pStyle w:val="Textpoznmkypodiarou"/>
        <w:jc w:val="both"/>
      </w:pPr>
      <w:r w:rsidRPr="0005646C">
        <w:rPr>
          <w:rStyle w:val="Odkaznapoznmkupodiarou"/>
        </w:rPr>
        <w:footnoteRef/>
      </w:r>
      <w:r w:rsidRPr="0005646C">
        <w:t xml:space="preserve"> </w:t>
      </w:r>
      <w:r w:rsidRPr="00A66794">
        <w:t>Vychádza z posúdenia oprávnenosti výdavkov v rámci administratívneho overovania (ak je identifikácia neoprávnených výdavkov aj súčasťou tejto fázy konania o ŽoNFP) a v rámci odborného hodnotenia v zmysle inštrukcie pre výkon odborného hodnotenia</w:t>
      </w:r>
      <w:r w:rsidR="009E7FE9">
        <w:t>.</w:t>
      </w:r>
    </w:p>
  </w:footnote>
  <w:footnote w:id="12">
    <w:p w:rsidR="00814754" w:rsidRPr="00D52730" w:rsidRDefault="00814754" w:rsidP="0005646C">
      <w:pPr>
        <w:pStyle w:val="Textpoznmkypodiarou"/>
        <w:jc w:val="both"/>
      </w:pPr>
      <w:r w:rsidRPr="00D52730">
        <w:rPr>
          <w:rStyle w:val="Odkaznapoznmkupodiarou"/>
        </w:rPr>
        <w:footnoteRef/>
      </w:r>
      <w:r w:rsidRPr="00D52730">
        <w:t xml:space="preserve"> Identifikovanie neoprávnených výdavkov, vrátane vyčíslenia ich celkovej výšky</w:t>
      </w:r>
      <w:r w:rsidR="00E55862" w:rsidRPr="00D52730">
        <w:t xml:space="preserve"> a</w:t>
      </w:r>
      <w:r w:rsidR="009E7FE9" w:rsidRPr="00D52730">
        <w:t> </w:t>
      </w:r>
      <w:r w:rsidR="00E55862" w:rsidRPr="00D52730">
        <w:t>odôvodnenia</w:t>
      </w:r>
      <w:r w:rsidR="009E7FE9" w:rsidRPr="00D52730">
        <w:t>.</w:t>
      </w:r>
    </w:p>
  </w:footnote>
  <w:footnote w:id="13">
    <w:p w:rsidR="0027364D" w:rsidRDefault="0027364D" w:rsidP="0027364D">
      <w:pPr>
        <w:pStyle w:val="Textpoznmkypodiarou"/>
        <w:rPr>
          <w:ins w:id="19" w:author="Autor"/>
        </w:rPr>
      </w:pPr>
      <w:ins w:id="20" w:author="Autor">
        <w:r>
          <w:rPr>
            <w:rStyle w:val="Odkaznapoznmkupodiarou"/>
          </w:rPr>
          <w:footnoteRef/>
        </w:r>
        <w:r>
          <w:t xml:space="preserve"> Uviesť meno a priezvisko.</w:t>
        </w:r>
      </w:ins>
    </w:p>
  </w:footnote>
  <w:footnote w:id="14">
    <w:p w:rsidR="0046333E" w:rsidRPr="00D52730" w:rsidRDefault="0046333E">
      <w:pPr>
        <w:pStyle w:val="Textpoznmkypodiarou"/>
      </w:pPr>
      <w:r w:rsidRPr="00E467C9">
        <w:rPr>
          <w:rStyle w:val="Odkaznapoznmkupodiarou"/>
        </w:rPr>
        <w:footnoteRef/>
      </w:r>
      <w:r w:rsidRPr="00E467C9">
        <w:t xml:space="preserve"> V prípade, ak hodnotiaci hárok podpisuje aj tretí odborný hodnotiteľ, ktorý sa zúčastnil odborného hodnotenia z dôvodu, že nedošlo k zhode pôvodne určených odborných hodnotiteľov</w:t>
      </w:r>
      <w:r w:rsidRPr="00E467C9">
        <w:rPr>
          <w:szCs w:val="22"/>
        </w:rPr>
        <w:t>, RO je oprávnený primerane upraviť hodnotiaci hárok a doplniť priestor pre podpis tretieho odborného hodnotiteľa</w:t>
      </w:r>
    </w:p>
  </w:footnote>
  <w:footnote w:id="15">
    <w:p w:rsidR="0027364D" w:rsidRDefault="0027364D" w:rsidP="0027364D">
      <w:pPr>
        <w:pStyle w:val="Textpoznmkypodiarou"/>
        <w:rPr>
          <w:ins w:id="22" w:author="Autor"/>
        </w:rPr>
      </w:pPr>
      <w:ins w:id="23" w:author="Autor">
        <w:r>
          <w:rPr>
            <w:rStyle w:val="Odkaznapoznmkupodiarou"/>
          </w:rPr>
          <w:footnoteRef/>
        </w:r>
        <w:r>
          <w:t xml:space="preserve"> Uviesť meno a priezvisko.</w:t>
        </w:r>
      </w:ins>
    </w:p>
  </w:footnote>
  <w:footnote w:id="16">
    <w:p w:rsidR="00715453" w:rsidRDefault="00715453" w:rsidP="003C61B9">
      <w:pPr>
        <w:pStyle w:val="Textpoznmkypodiarou"/>
        <w:jc w:val="both"/>
      </w:pPr>
      <w:r w:rsidRPr="00D52730">
        <w:rPr>
          <w:rStyle w:val="Odkaznapoznmkupodiarou"/>
        </w:rPr>
        <w:footnoteRef/>
      </w:r>
      <w:r w:rsidRPr="00D52730">
        <w:t xml:space="preserve"> Aplikuje sa v prípade postupu podľa kapitoly 3.2.1.2, odsek 6 Systému riadenia EŠIF, t.j. a</w:t>
      </w:r>
      <w:r w:rsidRPr="00D52730">
        <w:rPr>
          <w:rFonts w:eastAsia="Calibri"/>
          <w:szCs w:val="22"/>
          <w:lang w:eastAsia="en-US"/>
        </w:rPr>
        <w:t xml:space="preserve">k vyhodnotenie súladu projektu s HP je po dohode </w:t>
      </w:r>
      <w:r w:rsidR="003C61B9" w:rsidRPr="005B4A4F">
        <w:rPr>
          <w:rFonts w:eastAsia="Calibri"/>
          <w:szCs w:val="22"/>
          <w:lang w:eastAsia="en-US"/>
        </w:rPr>
        <w:t xml:space="preserve">RO s gestorom HP </w:t>
      </w:r>
      <w:r w:rsidRPr="00D52730">
        <w:rPr>
          <w:rFonts w:eastAsia="Calibri"/>
          <w:szCs w:val="22"/>
          <w:lang w:eastAsia="en-US"/>
        </w:rPr>
        <w:t>súčasťou  odborného hodnotenia, ktoré zabezpečuje v rámci konkrétneho odborného hodnotenia zástupca gestora HP alebo ním poverená osoba ako odborný hodnotiteľ vo vzťahu k hodnotiacim kritériám týkajúcich sa posúdenia súladu s</w:t>
      </w:r>
      <w:r w:rsidR="00BF7C26" w:rsidRPr="00D52730">
        <w:rPr>
          <w:rFonts w:eastAsia="Calibri"/>
          <w:szCs w:val="22"/>
          <w:lang w:eastAsia="en-US"/>
        </w:rPr>
        <w:t> </w:t>
      </w:r>
      <w:r w:rsidRPr="00D52730">
        <w:rPr>
          <w:rFonts w:eastAsia="Calibri"/>
          <w:szCs w:val="22"/>
          <w:lang w:eastAsia="en-US"/>
        </w:rPr>
        <w:t>HP</w:t>
      </w:r>
      <w:r w:rsidR="00BF7C26" w:rsidRPr="00D52730">
        <w:rPr>
          <w:rFonts w:eastAsia="Calibri"/>
          <w:szCs w:val="22"/>
          <w:lang w:eastAsia="en-US"/>
        </w:rPr>
        <w:t>. Ak vyhodnotenie súladu s HP je po dohode s gestorom HP zabezpečované dvoma osobami, RO doplní hodnotiaci hárok aj o podpis druhého zástupcu gestora HP alebo ním poverenej osoby</w:t>
      </w:r>
    </w:p>
  </w:footnote>
  <w:footnote w:id="17">
    <w:p w:rsidR="0027364D" w:rsidRDefault="0027364D" w:rsidP="0027364D">
      <w:pPr>
        <w:pStyle w:val="Textpoznmkypodiarou"/>
        <w:rPr>
          <w:ins w:id="25" w:author="Autor"/>
        </w:rPr>
      </w:pPr>
      <w:ins w:id="26" w:author="Autor">
        <w:r>
          <w:rPr>
            <w:rStyle w:val="Odkaznapoznmkupodiarou"/>
          </w:rPr>
          <w:footnoteRef/>
        </w:r>
        <w:r>
          <w:t xml:space="preserve"> Uviesť meno a priezvisko.</w:t>
        </w:r>
      </w:ins>
    </w:p>
  </w:footnote>
  <w:footnote w:id="18">
    <w:p w:rsidR="0027364D" w:rsidRDefault="0027364D" w:rsidP="0027364D">
      <w:pPr>
        <w:pStyle w:val="Textpoznmkypodiarou"/>
        <w:jc w:val="both"/>
        <w:rPr>
          <w:ins w:id="27" w:author="Autor"/>
        </w:rPr>
      </w:pPr>
      <w:ins w:id="28" w:author="Autor">
        <w:r w:rsidRPr="0005646C">
          <w:rPr>
            <w:rStyle w:val="Odkaznapoznmkupodiarou"/>
          </w:rPr>
          <w:footnoteRef/>
        </w:r>
        <w:r w:rsidRPr="0005646C">
          <w:t xml:space="preserve"> Princíp 4 očí </w:t>
        </w:r>
        <w:r>
          <w:t xml:space="preserve">musí byť </w:t>
        </w:r>
        <w:r w:rsidRPr="0005646C">
          <w:t xml:space="preserve"> zabezpečený </w:t>
        </w:r>
        <w:r>
          <w:t>aj v prípade odborného hodnotenia kontrolou vykonanou minimálne  dvomi zamestnancami, pričom jeden z nich musí byť štatutárny orgán alebo ním určený vedúci zamestnanec. Ak je odborný hodnotiteľ zamestnancom, overenie odborného hodnotenia vykoná  štatutárny orgán alebo ním určený vedúci zamestnanec. Ak odborný hodnotiteľ nie je zamestnancom, overenie odborného hodnotenia musí vykonať minimálne jeden zamestnanec a štatutárny orgán alebo ním určený vedúci zamestnanec.</w:t>
        </w:r>
      </w:ins>
    </w:p>
  </w:footnote>
  <w:footnote w:id="19">
    <w:p w:rsidR="00814754" w:rsidRPr="0005646C" w:rsidRDefault="00814754" w:rsidP="0005646C">
      <w:pPr>
        <w:pStyle w:val="Textpoznmkypodiarou"/>
        <w:jc w:val="both"/>
      </w:pPr>
      <w:r w:rsidRPr="0005646C">
        <w:rPr>
          <w:rStyle w:val="Odkaznapoznmkupodiarou"/>
        </w:rPr>
        <w:footnoteRef/>
      </w:r>
      <w:r w:rsidRPr="0005646C">
        <w:t xml:space="preserve"> </w:t>
      </w:r>
      <w:r w:rsidR="00A80A00">
        <w:t xml:space="preserve">Časť hodnotiaceho hárku je relevantné iba v prípade vypĺňania hodnotiaceho hárku v ITMS2014+. </w:t>
      </w:r>
      <w:r w:rsidR="00E55862" w:rsidRPr="00A66794">
        <w:t>Vypĺňa sa v prípade, ak je zadaním výsledkov odborného hodnotenia do ITMS 2014+ poverený zamestnanec RO, ktorý nie je odborným hodnotiteľom ŽoNFP</w:t>
      </w:r>
      <w:r w:rsidR="00A80A00">
        <w:t>.</w:t>
      </w:r>
    </w:p>
  </w:footnote>
  <w:footnote w:id="20">
    <w:p w:rsidR="00DE1533" w:rsidRDefault="004841E3" w:rsidP="00DE1533">
      <w:pPr>
        <w:pStyle w:val="Textpoznmkypodiarou"/>
        <w:jc w:val="both"/>
      </w:pPr>
      <w:r w:rsidRPr="0005646C">
        <w:rPr>
          <w:rStyle w:val="Odkaznapoznmkupodiarou"/>
        </w:rPr>
        <w:footnoteRef/>
      </w:r>
      <w:r w:rsidRPr="0005646C">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w:t>
      </w:r>
      <w:r w:rsidRPr="00CA6C8D">
        <w:t>a ďalšie požiadavky na výkon OH, ktoré sú odborní hodnotitelia povinný dodržiavať.</w:t>
      </w:r>
      <w:r w:rsidR="00BF7C26" w:rsidRPr="00CA6C8D">
        <w:t xml:space="preserve"> V prípade, ak </w:t>
      </w:r>
      <w:r w:rsidR="00DE1533" w:rsidRPr="00E467C9">
        <w:rPr>
          <w:rFonts w:eastAsia="Calibri"/>
          <w:szCs w:val="22"/>
          <w:lang w:eastAsia="en-US"/>
        </w:rPr>
        <w:t xml:space="preserve">vyhodnotenie súladu s HP je súčasťou odborného hodnotenia a po dohode s gestorom HP je vyhodnotenie zabezpečované jedným zástupcom gestora HP alebo ním poverenej osoby, </w:t>
      </w:r>
      <w:r w:rsidR="00DE1533" w:rsidRPr="00CA6C8D">
        <w:rPr>
          <w:rFonts w:eastAsia="Calibri"/>
          <w:szCs w:val="22"/>
          <w:lang w:eastAsia="en-US"/>
        </w:rPr>
        <w:t>podpisujúci zamestnanec RO zabezpečuje aj kontrolu 4 očí vo vzťahu k tomuto hodnotiacemu kritériu.</w:t>
      </w:r>
    </w:p>
    <w:p w:rsidR="004841E3" w:rsidRDefault="004841E3" w:rsidP="00A66794">
      <w:pPr>
        <w:pStyle w:val="Textpoznmkypodiarou"/>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rsidP="007E7961">
    <w:pPr>
      <w:pStyle w:val="Hlavika"/>
    </w:pPr>
    <w:r>
      <w:rPr>
        <w:noProof/>
      </w:rPr>
      <mc:AlternateContent>
        <mc:Choice Requires="wps">
          <w:drawing>
            <wp:anchor distT="0" distB="0" distL="114300" distR="114300" simplePos="0" relativeHeight="251659264" behindDoc="0" locked="0" layoutInCell="1" allowOverlap="1" wp14:anchorId="60B65B89" wp14:editId="4EE26DFC">
              <wp:simplePos x="0" y="0"/>
              <wp:positionH relativeFrom="column">
                <wp:posOffset>-4445</wp:posOffset>
              </wp:positionH>
              <wp:positionV relativeFrom="paragraph">
                <wp:posOffset>135255</wp:posOffset>
              </wp:positionV>
              <wp:extent cx="5762625" cy="9525"/>
              <wp:effectExtent l="57150" t="38100" r="47625" b="85725"/>
              <wp:wrapNone/>
              <wp:docPr id="1" name="Rovná spojnica 1"/>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id="Rovná spojnica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0.65pt" to="453.4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" strokecolor="#8064a2 [3207]" strokeweight="3pt">
              <v:shadow on="t" color="black" opacity="22937f" origin=",.5" offset="0,.63889mm"/>
            </v:line>
          </w:pict>
        </mc:Fallback>
      </mc:AlternateContent>
    </w:r>
  </w:p>
  <w:sdt>
    <w:sdtPr>
      <w:rPr>
        <w:szCs w:val="20"/>
      </w:rPr>
      <w:id w:val="2070840989"/>
      <w:placeholder>
        <w:docPart w:val="B41DCAC40E964C0FBA157385494F93A3"/>
      </w:placeholder>
      <w:date w:fullDate="2016-02-11T00:00:00Z">
        <w:dateFormat w:val="dd.MM.yyyy"/>
        <w:lid w:val="sk-SK"/>
        <w:storeMappedDataAs w:val="dateTime"/>
        <w:calendar w:val="gregorian"/>
      </w:date>
    </w:sdtPr>
    <w:sdtEndPr/>
    <w:sdtContent>
      <w:p w:rsidR="007E7961" w:rsidRDefault="00E467C9" w:rsidP="00A66794">
        <w:pPr>
          <w:pStyle w:val="Hlavika"/>
          <w:jc w:val="right"/>
        </w:pPr>
        <w:del w:id="29" w:author="Autor">
          <w:r w:rsidDel="00816D30">
            <w:rPr>
              <w:szCs w:val="20"/>
            </w:rPr>
            <w:delText>30.11.2015</w:delText>
          </w:r>
        </w:del>
        <w:ins w:id="30" w:author="Autor">
          <w:del w:id="31" w:author="Autor">
            <w:r w:rsidR="0027364D" w:rsidDel="00816D30">
              <w:rPr>
                <w:szCs w:val="20"/>
              </w:rPr>
              <w:delText>01.01.2016</w:delText>
            </w:r>
          </w:del>
          <w:r w:rsidR="00816D30">
            <w:rPr>
              <w:szCs w:val="20"/>
            </w:rPr>
            <w:t>11.02.2016</w:t>
          </w:r>
        </w:ins>
      </w:p>
    </w:sdtContent>
  </w:sdt>
  <w:p w:rsidR="00977107" w:rsidRDefault="0097710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7961" w:rsidRDefault="007E7961">
    <w:pPr>
      <w:pStyle w:val="Hlavika"/>
    </w:pPr>
  </w:p>
  <w:p w:rsidR="007E7961" w:rsidRDefault="007E7961">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E964FF"/>
    <w:multiLevelType w:val="hybridMultilevel"/>
    <w:tmpl w:val="95C065E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525"/>
    <w:rsid w:val="0004578B"/>
    <w:rsid w:val="00055EFA"/>
    <w:rsid w:val="0005646C"/>
    <w:rsid w:val="000614E5"/>
    <w:rsid w:val="00062525"/>
    <w:rsid w:val="00071B7E"/>
    <w:rsid w:val="000868B3"/>
    <w:rsid w:val="000B05FD"/>
    <w:rsid w:val="000D39BE"/>
    <w:rsid w:val="000E371D"/>
    <w:rsid w:val="00105536"/>
    <w:rsid w:val="0010760D"/>
    <w:rsid w:val="00154F86"/>
    <w:rsid w:val="001D0075"/>
    <w:rsid w:val="0022265F"/>
    <w:rsid w:val="0024799D"/>
    <w:rsid w:val="00263B37"/>
    <w:rsid w:val="0027364D"/>
    <w:rsid w:val="00285341"/>
    <w:rsid w:val="002B480E"/>
    <w:rsid w:val="002B60FE"/>
    <w:rsid w:val="002C2724"/>
    <w:rsid w:val="003377A7"/>
    <w:rsid w:val="003413E7"/>
    <w:rsid w:val="003A5C6F"/>
    <w:rsid w:val="003C141E"/>
    <w:rsid w:val="003C61B9"/>
    <w:rsid w:val="004072C4"/>
    <w:rsid w:val="0046333E"/>
    <w:rsid w:val="004841E3"/>
    <w:rsid w:val="004D176E"/>
    <w:rsid w:val="00517659"/>
    <w:rsid w:val="00556F77"/>
    <w:rsid w:val="00576E70"/>
    <w:rsid w:val="00597067"/>
    <w:rsid w:val="005B1E08"/>
    <w:rsid w:val="005B4A4F"/>
    <w:rsid w:val="005C7F16"/>
    <w:rsid w:val="005D033D"/>
    <w:rsid w:val="005D16C2"/>
    <w:rsid w:val="006267ED"/>
    <w:rsid w:val="006300A5"/>
    <w:rsid w:val="0063252F"/>
    <w:rsid w:val="00640198"/>
    <w:rsid w:val="006426D5"/>
    <w:rsid w:val="00645C7C"/>
    <w:rsid w:val="006636D2"/>
    <w:rsid w:val="00663AAC"/>
    <w:rsid w:val="006647CF"/>
    <w:rsid w:val="006837C5"/>
    <w:rsid w:val="00695365"/>
    <w:rsid w:val="006A0FA0"/>
    <w:rsid w:val="00700482"/>
    <w:rsid w:val="00712F7D"/>
    <w:rsid w:val="00715453"/>
    <w:rsid w:val="00734B73"/>
    <w:rsid w:val="00762D03"/>
    <w:rsid w:val="007736B4"/>
    <w:rsid w:val="007E7961"/>
    <w:rsid w:val="00814754"/>
    <w:rsid w:val="00816D30"/>
    <w:rsid w:val="0083042E"/>
    <w:rsid w:val="0084329B"/>
    <w:rsid w:val="00860CE0"/>
    <w:rsid w:val="008A7DBF"/>
    <w:rsid w:val="00944BAA"/>
    <w:rsid w:val="00965BFD"/>
    <w:rsid w:val="00977107"/>
    <w:rsid w:val="00990254"/>
    <w:rsid w:val="00996C64"/>
    <w:rsid w:val="009A73BC"/>
    <w:rsid w:val="009B44B8"/>
    <w:rsid w:val="009E21B2"/>
    <w:rsid w:val="009E7FE9"/>
    <w:rsid w:val="009F3D26"/>
    <w:rsid w:val="00A17D46"/>
    <w:rsid w:val="00A20F6F"/>
    <w:rsid w:val="00A601A7"/>
    <w:rsid w:val="00A634E1"/>
    <w:rsid w:val="00A64E0E"/>
    <w:rsid w:val="00A66794"/>
    <w:rsid w:val="00A72107"/>
    <w:rsid w:val="00A80A00"/>
    <w:rsid w:val="00A83B90"/>
    <w:rsid w:val="00A853A5"/>
    <w:rsid w:val="00A9035D"/>
    <w:rsid w:val="00A93A95"/>
    <w:rsid w:val="00AB29C2"/>
    <w:rsid w:val="00AD14B0"/>
    <w:rsid w:val="00B2461A"/>
    <w:rsid w:val="00B6172E"/>
    <w:rsid w:val="00B66F4A"/>
    <w:rsid w:val="00B81739"/>
    <w:rsid w:val="00B81782"/>
    <w:rsid w:val="00BB33D5"/>
    <w:rsid w:val="00BB4138"/>
    <w:rsid w:val="00BF7C26"/>
    <w:rsid w:val="00C534E7"/>
    <w:rsid w:val="00C571C4"/>
    <w:rsid w:val="00C94A5B"/>
    <w:rsid w:val="00CA0B71"/>
    <w:rsid w:val="00CA39A3"/>
    <w:rsid w:val="00CA6C8D"/>
    <w:rsid w:val="00CC7D70"/>
    <w:rsid w:val="00D0779C"/>
    <w:rsid w:val="00D14CF2"/>
    <w:rsid w:val="00D52730"/>
    <w:rsid w:val="00D56AFF"/>
    <w:rsid w:val="00D579BA"/>
    <w:rsid w:val="00DB3D85"/>
    <w:rsid w:val="00DC3A27"/>
    <w:rsid w:val="00DE1533"/>
    <w:rsid w:val="00E32EBC"/>
    <w:rsid w:val="00E467C9"/>
    <w:rsid w:val="00E55862"/>
    <w:rsid w:val="00ED45FB"/>
    <w:rsid w:val="00F0092F"/>
    <w:rsid w:val="00F12F08"/>
    <w:rsid w:val="00F147E9"/>
    <w:rsid w:val="00F5654C"/>
    <w:rsid w:val="00F72158"/>
    <w:rsid w:val="00F81CAB"/>
    <w:rsid w:val="00F84B30"/>
    <w:rsid w:val="00FD028A"/>
    <w:rsid w:val="00FD6B3C"/>
    <w:rsid w:val="00FE28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300A5"/>
    <w:rPr>
      <w:rFonts w:ascii="Times New Roman" w:eastAsiaTheme="minorEastAsia" w:hAnsi="Times New Roman"/>
      <w:sz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071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700482"/>
    <w:rPr>
      <w:color w:val="808080"/>
    </w:rPr>
  </w:style>
  <w:style w:type="paragraph" w:styleId="Textbubliny">
    <w:name w:val="Balloon Text"/>
    <w:basedOn w:val="Normlny"/>
    <w:link w:val="TextbublinyChar"/>
    <w:uiPriority w:val="99"/>
    <w:semiHidden/>
    <w:unhideWhenUsed/>
    <w:rsid w:val="007004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00482"/>
    <w:rPr>
      <w:rFonts w:ascii="Tahoma" w:eastAsiaTheme="minorEastAsia" w:hAnsi="Tahoma" w:cs="Tahoma"/>
      <w:sz w:val="16"/>
      <w:szCs w:val="16"/>
      <w:lang w:eastAsia="sk-SK"/>
    </w:rPr>
  </w:style>
  <w:style w:type="paragraph" w:styleId="Odsekzoznamu">
    <w:name w:val="List Paragraph"/>
    <w:basedOn w:val="Normlny"/>
    <w:link w:val="OdsekzoznamuChar"/>
    <w:uiPriority w:val="99"/>
    <w:qFormat/>
    <w:rsid w:val="00105536"/>
    <w:pPr>
      <w:ind w:left="720"/>
      <w:contextualSpacing/>
    </w:pPr>
    <w:rPr>
      <w:rFonts w:cs="Times New Roman"/>
    </w:rPr>
  </w:style>
  <w:style w:type="character" w:customStyle="1" w:styleId="OdsekzoznamuChar">
    <w:name w:val="Odsek zoznamu Char"/>
    <w:basedOn w:val="Predvolenpsmoodseku"/>
    <w:link w:val="Odsekzoznamu"/>
    <w:uiPriority w:val="99"/>
    <w:locked/>
    <w:rsid w:val="00105536"/>
    <w:rPr>
      <w:rFonts w:ascii="Times New Roman" w:eastAsiaTheme="minorEastAsia" w:hAnsi="Times New Roman" w:cs="Times New Roman"/>
      <w:sz w:val="24"/>
      <w:lang w:eastAsia="sk-SK"/>
    </w:rPr>
  </w:style>
  <w:style w:type="paragraph" w:styleId="Hlavika">
    <w:name w:val="header"/>
    <w:basedOn w:val="Normlny"/>
    <w:link w:val="HlavikaChar"/>
    <w:uiPriority w:val="99"/>
    <w:unhideWhenUsed/>
    <w:rsid w:val="009B44B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B44B8"/>
    <w:rPr>
      <w:rFonts w:ascii="Times New Roman" w:eastAsiaTheme="minorEastAsia" w:hAnsi="Times New Roman"/>
      <w:sz w:val="24"/>
      <w:lang w:eastAsia="sk-SK"/>
    </w:rPr>
  </w:style>
  <w:style w:type="paragraph" w:styleId="Pta">
    <w:name w:val="footer"/>
    <w:basedOn w:val="Normlny"/>
    <w:link w:val="PtaChar"/>
    <w:uiPriority w:val="99"/>
    <w:unhideWhenUsed/>
    <w:rsid w:val="009B44B8"/>
    <w:pPr>
      <w:tabs>
        <w:tab w:val="center" w:pos="4536"/>
        <w:tab w:val="right" w:pos="9072"/>
      </w:tabs>
      <w:spacing w:after="0" w:line="240" w:lineRule="auto"/>
    </w:pPr>
  </w:style>
  <w:style w:type="character" w:customStyle="1" w:styleId="PtaChar">
    <w:name w:val="Päta Char"/>
    <w:basedOn w:val="Predvolenpsmoodseku"/>
    <w:link w:val="Pta"/>
    <w:uiPriority w:val="99"/>
    <w:rsid w:val="009B44B8"/>
    <w:rPr>
      <w:rFonts w:ascii="Times New Roman" w:eastAsiaTheme="minorEastAsia" w:hAnsi="Times New Roman"/>
      <w:sz w:val="24"/>
      <w:lang w:eastAsia="sk-SK"/>
    </w:rPr>
  </w:style>
  <w:style w:type="character" w:styleId="Odkaznakomentr">
    <w:name w:val="annotation reference"/>
    <w:basedOn w:val="Predvolenpsmoodseku"/>
    <w:uiPriority w:val="99"/>
    <w:semiHidden/>
    <w:unhideWhenUsed/>
    <w:rsid w:val="00FD028A"/>
    <w:rPr>
      <w:sz w:val="16"/>
      <w:szCs w:val="16"/>
    </w:rPr>
  </w:style>
  <w:style w:type="paragraph" w:styleId="Textkomentra">
    <w:name w:val="annotation text"/>
    <w:basedOn w:val="Normlny"/>
    <w:link w:val="TextkomentraChar"/>
    <w:uiPriority w:val="99"/>
    <w:semiHidden/>
    <w:unhideWhenUsed/>
    <w:rsid w:val="00FD028A"/>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semiHidden/>
    <w:rsid w:val="00FD028A"/>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FD02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226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2265F"/>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22265F"/>
    <w:rPr>
      <w:vertAlign w:val="superscript"/>
    </w:rPr>
  </w:style>
  <w:style w:type="paragraph" w:styleId="Revzia">
    <w:name w:val="Revision"/>
    <w:hidden/>
    <w:uiPriority w:val="99"/>
    <w:semiHidden/>
    <w:rsid w:val="00E55862"/>
    <w:pPr>
      <w:spacing w:after="0" w:line="240" w:lineRule="auto"/>
    </w:pPr>
    <w:rPr>
      <w:rFonts w:ascii="Times New Roman" w:eastAsiaTheme="minorEastAsia" w:hAnsi="Times New Roman"/>
      <w:sz w:val="24"/>
      <w:lang w:eastAsia="sk-SK"/>
    </w:rPr>
  </w:style>
  <w:style w:type="paragraph" w:styleId="Predmetkomentra">
    <w:name w:val="annotation subject"/>
    <w:basedOn w:val="Textkomentra"/>
    <w:next w:val="Textkomentra"/>
    <w:link w:val="PredmetkomentraChar"/>
    <w:uiPriority w:val="99"/>
    <w:semiHidden/>
    <w:unhideWhenUsed/>
    <w:rsid w:val="00A93A95"/>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A93A95"/>
    <w:rPr>
      <w:rFonts w:ascii="Times New Roman" w:eastAsiaTheme="minorEastAsia"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735ECECB15E4057BAB7D57B6634A51F"/>
        <w:category>
          <w:name w:val="Všeobecné"/>
          <w:gallery w:val="placeholder"/>
        </w:category>
        <w:types>
          <w:type w:val="bbPlcHdr"/>
        </w:types>
        <w:behaviors>
          <w:behavior w:val="content"/>
        </w:behaviors>
        <w:guid w:val="{CCA3A415-5525-4961-85A5-FB571D66358B}"/>
      </w:docPartPr>
      <w:docPartBody>
        <w:p w:rsidR="00706594" w:rsidRDefault="00CD05DF" w:rsidP="00CD05DF">
          <w:pPr>
            <w:pStyle w:val="B735ECECB15E4057BAB7D57B6634A51F"/>
          </w:pPr>
          <w:r w:rsidRPr="00F64F3B">
            <w:rPr>
              <w:rStyle w:val="Textzstupnhosymbolu"/>
              <w:rFonts w:eastAsiaTheme="minorHAnsi"/>
            </w:rPr>
            <w:t>Vyberte položku.</w:t>
          </w:r>
        </w:p>
      </w:docPartBody>
    </w:docPart>
    <w:docPart>
      <w:docPartPr>
        <w:name w:val="103F38E32C084A3FB53A30712D732121"/>
        <w:category>
          <w:name w:val="Všeobecné"/>
          <w:gallery w:val="placeholder"/>
        </w:category>
        <w:types>
          <w:type w:val="bbPlcHdr"/>
        </w:types>
        <w:behaviors>
          <w:behavior w:val="content"/>
        </w:behaviors>
        <w:guid w:val="{77CED0E8-CE25-42EF-8695-8A44CD1836E9}"/>
      </w:docPartPr>
      <w:docPartBody>
        <w:p w:rsidR="00706594" w:rsidRDefault="00CD05DF" w:rsidP="00CD05DF">
          <w:pPr>
            <w:pStyle w:val="103F38E32C084A3FB53A30712D732121"/>
          </w:pPr>
          <w:r w:rsidRPr="00F64F3B">
            <w:rPr>
              <w:rStyle w:val="Textzstupnhosymbolu"/>
              <w:rFonts w:eastAsiaTheme="minorHAnsi"/>
            </w:rPr>
            <w:t>Vyberte položku.</w:t>
          </w:r>
        </w:p>
      </w:docPartBody>
    </w:docPart>
    <w:docPart>
      <w:docPartPr>
        <w:name w:val="DB38C9FFAA374AE4A482C60FCAA6520A"/>
        <w:category>
          <w:name w:val="Všeobecné"/>
          <w:gallery w:val="placeholder"/>
        </w:category>
        <w:types>
          <w:type w:val="bbPlcHdr"/>
        </w:types>
        <w:behaviors>
          <w:behavior w:val="content"/>
        </w:behaviors>
        <w:guid w:val="{399CC4AC-CA5A-4F5A-AD7B-4931636A0BA1}"/>
      </w:docPartPr>
      <w:docPartBody>
        <w:p w:rsidR="00706594" w:rsidRDefault="00CD05DF" w:rsidP="00CD05DF">
          <w:pPr>
            <w:pStyle w:val="DB38C9FFAA374AE4A482C60FCAA6520A"/>
          </w:pPr>
          <w:r w:rsidRPr="00F64F3B">
            <w:rPr>
              <w:rStyle w:val="Textzstupnhosymbolu"/>
              <w:rFonts w:eastAsiaTheme="minorHAnsi"/>
            </w:rPr>
            <w:t>Vyberte položku.</w:t>
          </w:r>
        </w:p>
      </w:docPartBody>
    </w:docPart>
    <w:docPart>
      <w:docPartPr>
        <w:name w:val="17BA6A5741434F2D811F9E65707C120F"/>
        <w:category>
          <w:name w:val="Všeobecné"/>
          <w:gallery w:val="placeholder"/>
        </w:category>
        <w:types>
          <w:type w:val="bbPlcHdr"/>
        </w:types>
        <w:behaviors>
          <w:behavior w:val="content"/>
        </w:behaviors>
        <w:guid w:val="{ABFAD679-6779-406A-AD35-7C41D0002490}"/>
      </w:docPartPr>
      <w:docPartBody>
        <w:p w:rsidR="00706594" w:rsidRDefault="00CD05DF" w:rsidP="00CD05DF">
          <w:pPr>
            <w:pStyle w:val="17BA6A5741434F2D811F9E65707C120F"/>
          </w:pPr>
          <w:r w:rsidRPr="00F64F3B">
            <w:rPr>
              <w:rStyle w:val="Textzstupnhosymbolu"/>
            </w:rPr>
            <w:t>Kliknutím zadáte dátum.</w:t>
          </w:r>
        </w:p>
      </w:docPartBody>
    </w:docPart>
    <w:docPart>
      <w:docPartPr>
        <w:name w:val="B6113643A03F47FD9AA1C6D0119BDC39"/>
        <w:category>
          <w:name w:val="Všeobecné"/>
          <w:gallery w:val="placeholder"/>
        </w:category>
        <w:types>
          <w:type w:val="bbPlcHdr"/>
        </w:types>
        <w:behaviors>
          <w:behavior w:val="content"/>
        </w:behaviors>
        <w:guid w:val="{E9E5ECCE-5DC8-4CC7-8BC5-B612081E8264}"/>
      </w:docPartPr>
      <w:docPartBody>
        <w:p w:rsidR="00706594" w:rsidRDefault="00CD05DF" w:rsidP="00CD05DF">
          <w:pPr>
            <w:pStyle w:val="B6113643A03F47FD9AA1C6D0119BDC39"/>
          </w:pPr>
          <w:r w:rsidRPr="00F64F3B">
            <w:rPr>
              <w:rStyle w:val="Textzstupnhosymbolu"/>
            </w:rPr>
            <w:t>Kliknutím zadáte dátum.</w:t>
          </w:r>
        </w:p>
      </w:docPartBody>
    </w:docPart>
    <w:docPart>
      <w:docPartPr>
        <w:name w:val="DefaultPlaceholder_1082065159"/>
        <w:category>
          <w:name w:val="Všeobecné"/>
          <w:gallery w:val="placeholder"/>
        </w:category>
        <w:types>
          <w:type w:val="bbPlcHdr"/>
        </w:types>
        <w:behaviors>
          <w:behavior w:val="content"/>
        </w:behaviors>
        <w:guid w:val="{1640EBB7-6057-4584-8AAE-382CAD7DFBBC}"/>
      </w:docPartPr>
      <w:docPartBody>
        <w:p w:rsidR="00DC5BA3" w:rsidRDefault="00587590">
          <w:r w:rsidRPr="0037278C">
            <w:rPr>
              <w:rStyle w:val="Textzstupnhosymbolu"/>
            </w:rPr>
            <w:t>Vyberte položku.</w:t>
          </w:r>
        </w:p>
      </w:docPartBody>
    </w:docPart>
    <w:docPart>
      <w:docPartPr>
        <w:name w:val="09AAB4FA3E014B4A8E1B3C46433C02E2"/>
        <w:category>
          <w:name w:val="Všeobecné"/>
          <w:gallery w:val="placeholder"/>
        </w:category>
        <w:types>
          <w:type w:val="bbPlcHdr"/>
        </w:types>
        <w:behaviors>
          <w:behavior w:val="content"/>
        </w:behaviors>
        <w:guid w:val="{71DB231C-38D1-4544-972B-B62E1B5BB2B0}"/>
      </w:docPartPr>
      <w:docPartBody>
        <w:p w:rsidR="00DC5BA3" w:rsidRDefault="00587590" w:rsidP="00587590">
          <w:pPr>
            <w:pStyle w:val="09AAB4FA3E014B4A8E1B3C46433C02E2"/>
          </w:pPr>
          <w:r w:rsidRPr="0037278C">
            <w:rPr>
              <w:rStyle w:val="Textzstupnhosymbolu"/>
            </w:rPr>
            <w:t>Vyberte položku.</w:t>
          </w:r>
        </w:p>
      </w:docPartBody>
    </w:docPart>
    <w:docPart>
      <w:docPartPr>
        <w:name w:val="A7B06D14402A48A9B069E6EF71A91B90"/>
        <w:category>
          <w:name w:val="Všeobecné"/>
          <w:gallery w:val="placeholder"/>
        </w:category>
        <w:types>
          <w:type w:val="bbPlcHdr"/>
        </w:types>
        <w:behaviors>
          <w:behavior w:val="content"/>
        </w:behaviors>
        <w:guid w:val="{E4504A22-8411-4F61-84D5-291FA4241FBD}"/>
      </w:docPartPr>
      <w:docPartBody>
        <w:p w:rsidR="004B3767" w:rsidRDefault="00EB1B6B" w:rsidP="00EB1B6B">
          <w:pPr>
            <w:pStyle w:val="A7B06D14402A48A9B069E6EF71A91B90"/>
          </w:pPr>
          <w:r w:rsidRPr="0037278C">
            <w:rPr>
              <w:rStyle w:val="Textzstupnhosymbolu"/>
            </w:rPr>
            <w:t>Vyberte položku.</w:t>
          </w:r>
        </w:p>
      </w:docPartBody>
    </w:docPart>
    <w:docPart>
      <w:docPartPr>
        <w:name w:val="393713A643E848D981D0608713F85F65"/>
        <w:category>
          <w:name w:val="Všeobecné"/>
          <w:gallery w:val="placeholder"/>
        </w:category>
        <w:types>
          <w:type w:val="bbPlcHdr"/>
        </w:types>
        <w:behaviors>
          <w:behavior w:val="content"/>
        </w:behaviors>
        <w:guid w:val="{257E4E9E-C398-4583-84D1-DB9726878C82}"/>
      </w:docPartPr>
      <w:docPartBody>
        <w:p w:rsidR="00C4158A" w:rsidRDefault="008333F7" w:rsidP="008333F7">
          <w:pPr>
            <w:pStyle w:val="393713A643E848D981D0608713F85F65"/>
          </w:pPr>
          <w:r w:rsidRPr="0037278C">
            <w:rPr>
              <w:rStyle w:val="Textzstupnhosymbolu"/>
            </w:rPr>
            <w:t>Vyberte položku.</w:t>
          </w:r>
        </w:p>
      </w:docPartBody>
    </w:docPart>
    <w:docPart>
      <w:docPartPr>
        <w:name w:val="1DC32A0D7B1E4E9A8617CEDF93635CD9"/>
        <w:category>
          <w:name w:val="Všeobecné"/>
          <w:gallery w:val="placeholder"/>
        </w:category>
        <w:types>
          <w:type w:val="bbPlcHdr"/>
        </w:types>
        <w:behaviors>
          <w:behavior w:val="content"/>
        </w:behaviors>
        <w:guid w:val="{81E79C02-DB14-4C25-980D-FC2D53C71AF0}"/>
      </w:docPartPr>
      <w:docPartBody>
        <w:p w:rsidR="00C4158A" w:rsidRDefault="008333F7" w:rsidP="008333F7">
          <w:pPr>
            <w:pStyle w:val="1DC32A0D7B1E4E9A8617CEDF93635CD9"/>
          </w:pPr>
          <w:r w:rsidRPr="0037278C">
            <w:rPr>
              <w:rStyle w:val="Textzstupnhosymbolu"/>
            </w:rPr>
            <w:t>Vyberte položku.</w:t>
          </w:r>
        </w:p>
      </w:docPartBody>
    </w:docPart>
    <w:docPart>
      <w:docPartPr>
        <w:name w:val="B41DCAC40E964C0FBA157385494F93A3"/>
        <w:category>
          <w:name w:val="Všeobecné"/>
          <w:gallery w:val="placeholder"/>
        </w:category>
        <w:types>
          <w:type w:val="bbPlcHdr"/>
        </w:types>
        <w:behaviors>
          <w:behavior w:val="content"/>
        </w:behaviors>
        <w:guid w:val="{B2F5548A-FBA6-4E4B-B6D9-95AEE46C5FC5}"/>
      </w:docPartPr>
      <w:docPartBody>
        <w:p w:rsidR="004306E3" w:rsidRDefault="00C4158A" w:rsidP="00C4158A">
          <w:pPr>
            <w:pStyle w:val="B41DCAC40E964C0FBA157385494F93A3"/>
          </w:pPr>
          <w:r w:rsidRPr="00F64F3B">
            <w:rPr>
              <w:rStyle w:val="Textzstupnhosymbolu"/>
            </w:rPr>
            <w:t>Kliknutím zadáte dátum.</w:t>
          </w:r>
        </w:p>
      </w:docPartBody>
    </w:docPart>
    <w:docPart>
      <w:docPartPr>
        <w:name w:val="50D04B1D780B42338CA82309DBFDB2E8"/>
        <w:category>
          <w:name w:val="Všeobecné"/>
          <w:gallery w:val="placeholder"/>
        </w:category>
        <w:types>
          <w:type w:val="bbPlcHdr"/>
        </w:types>
        <w:behaviors>
          <w:behavior w:val="content"/>
        </w:behaviors>
        <w:guid w:val="{FA7D4A8F-3511-4016-B457-FBB58635FED7}"/>
      </w:docPartPr>
      <w:docPartBody>
        <w:p w:rsidR="00E2744D" w:rsidRDefault="000854A5" w:rsidP="000854A5">
          <w:pPr>
            <w:pStyle w:val="50D04B1D780B42338CA82309DBFDB2E8"/>
          </w:pPr>
          <w:r w:rsidRPr="00407CE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C82"/>
    <w:rsid w:val="000129FB"/>
    <w:rsid w:val="0002529E"/>
    <w:rsid w:val="00077E5D"/>
    <w:rsid w:val="000854A5"/>
    <w:rsid w:val="00113A50"/>
    <w:rsid w:val="001531F8"/>
    <w:rsid w:val="001F0B15"/>
    <w:rsid w:val="00204000"/>
    <w:rsid w:val="00341869"/>
    <w:rsid w:val="003709D3"/>
    <w:rsid w:val="00372018"/>
    <w:rsid w:val="003A42BD"/>
    <w:rsid w:val="004306E3"/>
    <w:rsid w:val="004B3767"/>
    <w:rsid w:val="004D74F0"/>
    <w:rsid w:val="004E1946"/>
    <w:rsid w:val="004F370C"/>
    <w:rsid w:val="0051086C"/>
    <w:rsid w:val="00577AE5"/>
    <w:rsid w:val="00587590"/>
    <w:rsid w:val="006257B8"/>
    <w:rsid w:val="00641E8C"/>
    <w:rsid w:val="006B7C2C"/>
    <w:rsid w:val="00706594"/>
    <w:rsid w:val="007139CA"/>
    <w:rsid w:val="00764B0E"/>
    <w:rsid w:val="00773249"/>
    <w:rsid w:val="007755A0"/>
    <w:rsid w:val="008333F7"/>
    <w:rsid w:val="00882C39"/>
    <w:rsid w:val="008C4614"/>
    <w:rsid w:val="00A85B5A"/>
    <w:rsid w:val="00B351EF"/>
    <w:rsid w:val="00BC2E5A"/>
    <w:rsid w:val="00C4158A"/>
    <w:rsid w:val="00CC6FFA"/>
    <w:rsid w:val="00CD05DF"/>
    <w:rsid w:val="00D77C82"/>
    <w:rsid w:val="00DC5BA3"/>
    <w:rsid w:val="00E067C1"/>
    <w:rsid w:val="00E2744D"/>
    <w:rsid w:val="00E62DBF"/>
    <w:rsid w:val="00EB1B6B"/>
    <w:rsid w:val="00F36E86"/>
    <w:rsid w:val="00F5543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0854A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50D04B1D780B42338CA82309DBFDB2E8">
    <w:name w:val="50D04B1D780B42338CA82309DBFDB2E8"/>
    <w:rsid w:val="000854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0854A5"/>
    <w:rPr>
      <w:rFonts w:cs="Times New Roman"/>
      <w:color w:val="808080"/>
    </w:rPr>
  </w:style>
  <w:style w:type="paragraph" w:customStyle="1" w:styleId="2123F31296CE4F61B3079FC29203CC58">
    <w:name w:val="2123F31296CE4F61B3079FC29203CC58"/>
    <w:rsid w:val="00D77C82"/>
  </w:style>
  <w:style w:type="paragraph" w:customStyle="1" w:styleId="4877FDB5F3CC44389E5EDEF67DD8EB3C">
    <w:name w:val="4877FDB5F3CC44389E5EDEF67DD8EB3C"/>
    <w:rsid w:val="00D77C82"/>
  </w:style>
  <w:style w:type="paragraph" w:customStyle="1" w:styleId="C0D5720651FB44A2BC77213190AF1B34">
    <w:name w:val="C0D5720651FB44A2BC77213190AF1B34"/>
    <w:rsid w:val="00D77C82"/>
  </w:style>
  <w:style w:type="paragraph" w:customStyle="1" w:styleId="8BEA3BB3FC8E4DDCBFD8BC72DABD0828">
    <w:name w:val="8BEA3BB3FC8E4DDCBFD8BC72DABD0828"/>
    <w:rsid w:val="00D77C82"/>
  </w:style>
  <w:style w:type="paragraph" w:customStyle="1" w:styleId="F0B0F3CE23314C849BCCA3C5DBFE3DBE">
    <w:name w:val="F0B0F3CE23314C849BCCA3C5DBFE3DBE"/>
    <w:rsid w:val="00CD05DF"/>
  </w:style>
  <w:style w:type="paragraph" w:customStyle="1" w:styleId="71422761F7A84801A67905D0E5DED0A1">
    <w:name w:val="71422761F7A84801A67905D0E5DED0A1"/>
    <w:rsid w:val="00CD05DF"/>
  </w:style>
  <w:style w:type="paragraph" w:customStyle="1" w:styleId="4F4F7A5A09914349842C5088D2C0B4E0">
    <w:name w:val="4F4F7A5A09914349842C5088D2C0B4E0"/>
    <w:rsid w:val="00CD05DF"/>
  </w:style>
  <w:style w:type="paragraph" w:customStyle="1" w:styleId="71F53B30A7F4405882BD3DA7A3E84813">
    <w:name w:val="71F53B30A7F4405882BD3DA7A3E84813"/>
    <w:rsid w:val="00CD05DF"/>
  </w:style>
  <w:style w:type="paragraph" w:customStyle="1" w:styleId="DE8AADB2E5F044349BADE20B59A76633">
    <w:name w:val="DE8AADB2E5F044349BADE20B59A76633"/>
    <w:rsid w:val="00CD05DF"/>
  </w:style>
  <w:style w:type="paragraph" w:customStyle="1" w:styleId="3BBCC2CC2CBC49FFB23BD9E71E5474C9">
    <w:name w:val="3BBCC2CC2CBC49FFB23BD9E71E5474C9"/>
    <w:rsid w:val="00CD05DF"/>
  </w:style>
  <w:style w:type="paragraph" w:customStyle="1" w:styleId="B3EA13BE37D24B9281376B3B865ECE4B">
    <w:name w:val="B3EA13BE37D24B9281376B3B865ECE4B"/>
    <w:rsid w:val="00CD05DF"/>
  </w:style>
  <w:style w:type="paragraph" w:customStyle="1" w:styleId="111FC7AE044243CEA0387D01B048D4CE">
    <w:name w:val="111FC7AE044243CEA0387D01B048D4CE"/>
    <w:rsid w:val="00CD05DF"/>
  </w:style>
  <w:style w:type="paragraph" w:customStyle="1" w:styleId="254353B3F42A4045A82AFB2E8CAFA83B">
    <w:name w:val="254353B3F42A4045A82AFB2E8CAFA83B"/>
    <w:rsid w:val="00CD05DF"/>
  </w:style>
  <w:style w:type="paragraph" w:customStyle="1" w:styleId="DD96AD12371A4912AB0BC6BA55037939">
    <w:name w:val="DD96AD12371A4912AB0BC6BA55037939"/>
    <w:rsid w:val="00CD05DF"/>
  </w:style>
  <w:style w:type="paragraph" w:customStyle="1" w:styleId="D24D0A3A831940B59BD8A088F25CBE8C">
    <w:name w:val="D24D0A3A831940B59BD8A088F25CBE8C"/>
    <w:rsid w:val="00CD05DF"/>
  </w:style>
  <w:style w:type="paragraph" w:customStyle="1" w:styleId="82CFC3272C25477E96AE9CAAB1DBCDF9">
    <w:name w:val="82CFC3272C25477E96AE9CAAB1DBCDF9"/>
    <w:rsid w:val="00CD05DF"/>
  </w:style>
  <w:style w:type="paragraph" w:customStyle="1" w:styleId="38E0B3D78B134F97BE751B6BE09D5C26">
    <w:name w:val="38E0B3D78B134F97BE751B6BE09D5C26"/>
    <w:rsid w:val="00CD05DF"/>
  </w:style>
  <w:style w:type="paragraph" w:customStyle="1" w:styleId="E49649AB24434DB59032DFAA1B2B18A7">
    <w:name w:val="E49649AB24434DB59032DFAA1B2B18A7"/>
    <w:rsid w:val="00CD05DF"/>
  </w:style>
  <w:style w:type="paragraph" w:customStyle="1" w:styleId="FCDE623264DF49B686F61098DA1E518C">
    <w:name w:val="FCDE623264DF49B686F61098DA1E518C"/>
    <w:rsid w:val="00CD05DF"/>
  </w:style>
  <w:style w:type="paragraph" w:customStyle="1" w:styleId="E501E659B3494F0A9EDCD9881658885F">
    <w:name w:val="E501E659B3494F0A9EDCD9881658885F"/>
    <w:rsid w:val="00CD05DF"/>
  </w:style>
  <w:style w:type="paragraph" w:customStyle="1" w:styleId="60A2DB81DFBC4464B2093E87AF12CFCC">
    <w:name w:val="60A2DB81DFBC4464B2093E87AF12CFCC"/>
    <w:rsid w:val="00CD05DF"/>
  </w:style>
  <w:style w:type="paragraph" w:customStyle="1" w:styleId="45DD7576BB9047BFBB87C24299CAE661">
    <w:name w:val="45DD7576BB9047BFBB87C24299CAE661"/>
    <w:rsid w:val="00CD05DF"/>
  </w:style>
  <w:style w:type="paragraph" w:customStyle="1" w:styleId="675C6448791E484FA9153727DEAC4707">
    <w:name w:val="675C6448791E484FA9153727DEAC4707"/>
    <w:rsid w:val="00CD05DF"/>
  </w:style>
  <w:style w:type="paragraph" w:customStyle="1" w:styleId="255F3BB12B9849A2BB0ED8952260A98A">
    <w:name w:val="255F3BB12B9849A2BB0ED8952260A98A"/>
    <w:rsid w:val="00CD05DF"/>
  </w:style>
  <w:style w:type="paragraph" w:customStyle="1" w:styleId="46FEC7A7EE014594824454A37A083B53">
    <w:name w:val="46FEC7A7EE014594824454A37A083B53"/>
    <w:rsid w:val="00CD05DF"/>
  </w:style>
  <w:style w:type="paragraph" w:customStyle="1" w:styleId="9BD7E444A1744F0694B909E22CEF0C78">
    <w:name w:val="9BD7E444A1744F0694B909E22CEF0C78"/>
    <w:rsid w:val="00CD05DF"/>
  </w:style>
  <w:style w:type="paragraph" w:customStyle="1" w:styleId="2D96E98CDABA4380AEAA708E76D54C08">
    <w:name w:val="2D96E98CDABA4380AEAA708E76D54C08"/>
    <w:rsid w:val="00CD05DF"/>
  </w:style>
  <w:style w:type="paragraph" w:customStyle="1" w:styleId="A39DAEEC1A0746FE968DF3372D6DC3B0">
    <w:name w:val="A39DAEEC1A0746FE968DF3372D6DC3B0"/>
    <w:rsid w:val="00CD05DF"/>
  </w:style>
  <w:style w:type="paragraph" w:customStyle="1" w:styleId="4F9CAFA3982B440EADE67E32EED0C13F">
    <w:name w:val="4F9CAFA3982B440EADE67E32EED0C13F"/>
    <w:rsid w:val="00CD05DF"/>
  </w:style>
  <w:style w:type="paragraph" w:customStyle="1" w:styleId="BBF6872D364146DFB4EAC68E0053190D">
    <w:name w:val="BBF6872D364146DFB4EAC68E0053190D"/>
    <w:rsid w:val="00CD05DF"/>
  </w:style>
  <w:style w:type="paragraph" w:customStyle="1" w:styleId="3D184BDEE50D4FCA9732ADE0C92EE747">
    <w:name w:val="3D184BDEE50D4FCA9732ADE0C92EE747"/>
    <w:rsid w:val="00CD05DF"/>
  </w:style>
  <w:style w:type="paragraph" w:customStyle="1" w:styleId="E1C400D9326B49DFAE28CAC9573F0AE8">
    <w:name w:val="E1C400D9326B49DFAE28CAC9573F0AE8"/>
    <w:rsid w:val="00CD05DF"/>
  </w:style>
  <w:style w:type="paragraph" w:customStyle="1" w:styleId="EE4E74AB009F4F16B33294F0BA770294">
    <w:name w:val="EE4E74AB009F4F16B33294F0BA770294"/>
    <w:rsid w:val="00CD05DF"/>
  </w:style>
  <w:style w:type="paragraph" w:customStyle="1" w:styleId="6615A64444DA47F5A0EBEBCFAF9C0CF0">
    <w:name w:val="6615A64444DA47F5A0EBEBCFAF9C0CF0"/>
    <w:rsid w:val="00CD05DF"/>
  </w:style>
  <w:style w:type="paragraph" w:customStyle="1" w:styleId="65099C21917C4D1EBE0EA6E994571453">
    <w:name w:val="65099C21917C4D1EBE0EA6E994571453"/>
    <w:rsid w:val="00CD05DF"/>
  </w:style>
  <w:style w:type="paragraph" w:customStyle="1" w:styleId="8143F2BA573345AFAA2144B8E6ACEAC6">
    <w:name w:val="8143F2BA573345AFAA2144B8E6ACEAC6"/>
    <w:rsid w:val="00CD05DF"/>
  </w:style>
  <w:style w:type="paragraph" w:customStyle="1" w:styleId="A00B1F0C841E42B8A74BCFD8AA8C1558">
    <w:name w:val="A00B1F0C841E42B8A74BCFD8AA8C1558"/>
    <w:rsid w:val="00CD05DF"/>
  </w:style>
  <w:style w:type="paragraph" w:customStyle="1" w:styleId="F20174CF9D0840648EBB7AF15F2937E0">
    <w:name w:val="F20174CF9D0840648EBB7AF15F2937E0"/>
    <w:rsid w:val="00CD05DF"/>
  </w:style>
  <w:style w:type="paragraph" w:customStyle="1" w:styleId="DCC4C07E73404541B53D7B5B0BEB3D49">
    <w:name w:val="DCC4C07E73404541B53D7B5B0BEB3D49"/>
    <w:rsid w:val="00CD05DF"/>
  </w:style>
  <w:style w:type="paragraph" w:customStyle="1" w:styleId="B96CC3D321B548C4A3F70CD862A4C6FF">
    <w:name w:val="B96CC3D321B548C4A3F70CD862A4C6FF"/>
    <w:rsid w:val="00CD05DF"/>
  </w:style>
  <w:style w:type="paragraph" w:customStyle="1" w:styleId="21BF0FBD3C0D4C8889C66D73AA4C16A5">
    <w:name w:val="21BF0FBD3C0D4C8889C66D73AA4C16A5"/>
    <w:rsid w:val="00CD05DF"/>
  </w:style>
  <w:style w:type="paragraph" w:customStyle="1" w:styleId="4D7947F8DB3B4F99A60700453100FA56">
    <w:name w:val="4D7947F8DB3B4F99A60700453100FA56"/>
    <w:rsid w:val="00CD05DF"/>
  </w:style>
  <w:style w:type="paragraph" w:customStyle="1" w:styleId="14CEE918E04849748AA82F0BCA8BD800">
    <w:name w:val="14CEE918E04849748AA82F0BCA8BD800"/>
    <w:rsid w:val="00CD05DF"/>
  </w:style>
  <w:style w:type="paragraph" w:customStyle="1" w:styleId="D98D278115D0419D903AFDBA61486A4B">
    <w:name w:val="D98D278115D0419D903AFDBA61486A4B"/>
    <w:rsid w:val="00CD05DF"/>
  </w:style>
  <w:style w:type="paragraph" w:customStyle="1" w:styleId="4BF53CA78B25474CB71B220FA80701CB">
    <w:name w:val="4BF53CA78B25474CB71B220FA80701CB"/>
    <w:rsid w:val="00CD05DF"/>
  </w:style>
  <w:style w:type="paragraph" w:customStyle="1" w:styleId="38297D4EA3824B3A8A88BA719B7F89B0">
    <w:name w:val="38297D4EA3824B3A8A88BA719B7F89B0"/>
    <w:rsid w:val="00CD05DF"/>
  </w:style>
  <w:style w:type="paragraph" w:customStyle="1" w:styleId="F74684F0871045088BA3FDAC26FB2A4A">
    <w:name w:val="F74684F0871045088BA3FDAC26FB2A4A"/>
    <w:rsid w:val="00CD05DF"/>
  </w:style>
  <w:style w:type="paragraph" w:customStyle="1" w:styleId="E78CFB8C81A84887A03CAD431D8D9D75">
    <w:name w:val="E78CFB8C81A84887A03CAD431D8D9D75"/>
    <w:rsid w:val="00CD05DF"/>
  </w:style>
  <w:style w:type="paragraph" w:customStyle="1" w:styleId="DC6BDA1BB1EA416897B1F8C9BBC82FD5">
    <w:name w:val="DC6BDA1BB1EA416897B1F8C9BBC82FD5"/>
    <w:rsid w:val="00CD05DF"/>
  </w:style>
  <w:style w:type="paragraph" w:customStyle="1" w:styleId="70211A7CDC1F4A55816D61A949234B0B">
    <w:name w:val="70211A7CDC1F4A55816D61A949234B0B"/>
    <w:rsid w:val="00CD05DF"/>
  </w:style>
  <w:style w:type="paragraph" w:customStyle="1" w:styleId="89AB2E0064474ABEADFDF9E84B18E173">
    <w:name w:val="89AB2E0064474ABEADFDF9E84B18E173"/>
    <w:rsid w:val="00CD05DF"/>
  </w:style>
  <w:style w:type="paragraph" w:customStyle="1" w:styleId="AB56B106D4084BE7A8E1553B3588334D">
    <w:name w:val="AB56B106D4084BE7A8E1553B3588334D"/>
    <w:rsid w:val="00CD05DF"/>
  </w:style>
  <w:style w:type="paragraph" w:customStyle="1" w:styleId="F91EA8E26882429CB443E89E25188D0A">
    <w:name w:val="F91EA8E26882429CB443E89E25188D0A"/>
    <w:rsid w:val="00CD05DF"/>
  </w:style>
  <w:style w:type="paragraph" w:customStyle="1" w:styleId="1E71C4573203412CB2CAAB1EF2E7FD86">
    <w:name w:val="1E71C4573203412CB2CAAB1EF2E7FD86"/>
    <w:rsid w:val="00CD05DF"/>
  </w:style>
  <w:style w:type="paragraph" w:customStyle="1" w:styleId="9B3CAAF6E5D84D2DADB82D2505C51181">
    <w:name w:val="9B3CAAF6E5D84D2DADB82D2505C51181"/>
    <w:rsid w:val="00CD05DF"/>
  </w:style>
  <w:style w:type="paragraph" w:customStyle="1" w:styleId="258D2B19E834426FBF8418D6A9E568E8">
    <w:name w:val="258D2B19E834426FBF8418D6A9E568E8"/>
    <w:rsid w:val="00CD05DF"/>
  </w:style>
  <w:style w:type="paragraph" w:customStyle="1" w:styleId="8EBED932EE254B2AA06CA5EB9E9F0C00">
    <w:name w:val="8EBED932EE254B2AA06CA5EB9E9F0C00"/>
    <w:rsid w:val="00CD05DF"/>
  </w:style>
  <w:style w:type="paragraph" w:customStyle="1" w:styleId="B52D7A7F21794FE6BBF5FF586C1F76C1">
    <w:name w:val="B52D7A7F21794FE6BBF5FF586C1F76C1"/>
    <w:rsid w:val="00CD05DF"/>
  </w:style>
  <w:style w:type="paragraph" w:customStyle="1" w:styleId="A62D693E93604FDFBB3A2F5839A38D74">
    <w:name w:val="A62D693E93604FDFBB3A2F5839A38D74"/>
    <w:rsid w:val="00CD05DF"/>
  </w:style>
  <w:style w:type="paragraph" w:customStyle="1" w:styleId="96CA2D64368F463398E6A5EA13FEF06B">
    <w:name w:val="96CA2D64368F463398E6A5EA13FEF06B"/>
    <w:rsid w:val="00CD05DF"/>
  </w:style>
  <w:style w:type="paragraph" w:customStyle="1" w:styleId="55C957B9A0AF4B6AA74A4447FDFDFCAE">
    <w:name w:val="55C957B9A0AF4B6AA74A4447FDFDFCAE"/>
    <w:rsid w:val="00CD05DF"/>
  </w:style>
  <w:style w:type="paragraph" w:customStyle="1" w:styleId="676F44AE612F49D2B617E7034E7FBA09">
    <w:name w:val="676F44AE612F49D2B617E7034E7FBA09"/>
    <w:rsid w:val="00CD05DF"/>
  </w:style>
  <w:style w:type="paragraph" w:customStyle="1" w:styleId="56D5EDFCA62E4AEEB5F963F986A2B956">
    <w:name w:val="56D5EDFCA62E4AEEB5F963F986A2B956"/>
    <w:rsid w:val="00CD05DF"/>
  </w:style>
  <w:style w:type="paragraph" w:customStyle="1" w:styleId="2BBFCA560D37435A97C1F474B8D48EF1">
    <w:name w:val="2BBFCA560D37435A97C1F474B8D48EF1"/>
    <w:rsid w:val="00CD05DF"/>
  </w:style>
  <w:style w:type="paragraph" w:customStyle="1" w:styleId="3D97C7FC71AE4CF1BEBD5376B6052E01">
    <w:name w:val="3D97C7FC71AE4CF1BEBD5376B6052E01"/>
    <w:rsid w:val="00CD05DF"/>
  </w:style>
  <w:style w:type="paragraph" w:customStyle="1" w:styleId="A29AF2A729F74135AFEB083612024DC4">
    <w:name w:val="A29AF2A729F74135AFEB083612024DC4"/>
    <w:rsid w:val="00CD05DF"/>
  </w:style>
  <w:style w:type="paragraph" w:customStyle="1" w:styleId="FC8493052BAD4EB6A963EFFE3177C7DD">
    <w:name w:val="FC8493052BAD4EB6A963EFFE3177C7DD"/>
    <w:rsid w:val="00CD05DF"/>
  </w:style>
  <w:style w:type="paragraph" w:customStyle="1" w:styleId="777A5BF870FA4D36BA0426A9E80C2992">
    <w:name w:val="777A5BF870FA4D36BA0426A9E80C2992"/>
    <w:rsid w:val="00CD05DF"/>
  </w:style>
  <w:style w:type="paragraph" w:customStyle="1" w:styleId="B735ECECB15E4057BAB7D57B6634A51F">
    <w:name w:val="B735ECECB15E4057BAB7D57B6634A51F"/>
    <w:rsid w:val="00CD05DF"/>
  </w:style>
  <w:style w:type="paragraph" w:customStyle="1" w:styleId="103F38E32C084A3FB53A30712D732121">
    <w:name w:val="103F38E32C084A3FB53A30712D732121"/>
    <w:rsid w:val="00CD05DF"/>
  </w:style>
  <w:style w:type="paragraph" w:customStyle="1" w:styleId="DB38C9FFAA374AE4A482C60FCAA6520A">
    <w:name w:val="DB38C9FFAA374AE4A482C60FCAA6520A"/>
    <w:rsid w:val="00CD05DF"/>
  </w:style>
  <w:style w:type="paragraph" w:customStyle="1" w:styleId="17BA6A5741434F2D811F9E65707C120F">
    <w:name w:val="17BA6A5741434F2D811F9E65707C120F"/>
    <w:rsid w:val="00CD05DF"/>
  </w:style>
  <w:style w:type="paragraph" w:customStyle="1" w:styleId="B6113643A03F47FD9AA1C6D0119BDC39">
    <w:name w:val="B6113643A03F47FD9AA1C6D0119BDC39"/>
    <w:rsid w:val="00CD05DF"/>
  </w:style>
  <w:style w:type="paragraph" w:customStyle="1" w:styleId="2AA9BC38FFFF49E6A56B956026454FB5">
    <w:name w:val="2AA9BC38FFFF49E6A56B956026454FB5"/>
    <w:rsid w:val="00CD05DF"/>
  </w:style>
  <w:style w:type="paragraph" w:customStyle="1" w:styleId="09AAB4FA3E014B4A8E1B3C46433C02E2">
    <w:name w:val="09AAB4FA3E014B4A8E1B3C46433C02E2"/>
    <w:rsid w:val="00587590"/>
  </w:style>
  <w:style w:type="paragraph" w:customStyle="1" w:styleId="D2A60FD266E24C5A965674207C516915">
    <w:name w:val="D2A60FD266E24C5A965674207C516915"/>
    <w:rsid w:val="00EB1B6B"/>
  </w:style>
  <w:style w:type="paragraph" w:customStyle="1" w:styleId="059B01793CE4443BBAFF33A67E4BDD1A">
    <w:name w:val="059B01793CE4443BBAFF33A67E4BDD1A"/>
    <w:rsid w:val="00EB1B6B"/>
  </w:style>
  <w:style w:type="paragraph" w:customStyle="1" w:styleId="A7B06D14402A48A9B069E6EF71A91B90">
    <w:name w:val="A7B06D14402A48A9B069E6EF71A91B90"/>
    <w:rsid w:val="00EB1B6B"/>
  </w:style>
  <w:style w:type="paragraph" w:customStyle="1" w:styleId="EF88A75847D74BFE96910F198906F009">
    <w:name w:val="EF88A75847D74BFE96910F198906F009"/>
    <w:rsid w:val="00EB1B6B"/>
  </w:style>
  <w:style w:type="paragraph" w:customStyle="1" w:styleId="A2875290DF1E44A38418558F28AA89B1">
    <w:name w:val="A2875290DF1E44A38418558F28AA89B1"/>
    <w:rsid w:val="00EB1B6B"/>
  </w:style>
  <w:style w:type="paragraph" w:customStyle="1" w:styleId="11D2BC1C73EC4750BD62D8D84109CA80">
    <w:name w:val="11D2BC1C73EC4750BD62D8D84109CA80"/>
    <w:rsid w:val="008333F7"/>
  </w:style>
  <w:style w:type="paragraph" w:customStyle="1" w:styleId="5ED4039449B54391A60CDA37DFF99AD8">
    <w:name w:val="5ED4039449B54391A60CDA37DFF99AD8"/>
    <w:rsid w:val="008333F7"/>
  </w:style>
  <w:style w:type="paragraph" w:customStyle="1" w:styleId="3A8889DC12314D61912FC2AA2AF6D958">
    <w:name w:val="3A8889DC12314D61912FC2AA2AF6D958"/>
    <w:rsid w:val="008333F7"/>
  </w:style>
  <w:style w:type="paragraph" w:customStyle="1" w:styleId="6E90BC3D83C845E5981A8E7DDBD5DBE6">
    <w:name w:val="6E90BC3D83C845E5981A8E7DDBD5DBE6"/>
    <w:rsid w:val="008333F7"/>
  </w:style>
  <w:style w:type="paragraph" w:customStyle="1" w:styleId="9D7757F2EE024A8D9C5375ABD692FB43">
    <w:name w:val="9D7757F2EE024A8D9C5375ABD692FB43"/>
    <w:rsid w:val="008333F7"/>
  </w:style>
  <w:style w:type="paragraph" w:customStyle="1" w:styleId="393713A643E848D981D0608713F85F65">
    <w:name w:val="393713A643E848D981D0608713F85F65"/>
    <w:rsid w:val="008333F7"/>
  </w:style>
  <w:style w:type="paragraph" w:customStyle="1" w:styleId="1DC32A0D7B1E4E9A8617CEDF93635CD9">
    <w:name w:val="1DC32A0D7B1E4E9A8617CEDF93635CD9"/>
    <w:rsid w:val="008333F7"/>
  </w:style>
  <w:style w:type="paragraph" w:customStyle="1" w:styleId="CC3DDF4BA3AB420682AFD7042B66B779">
    <w:name w:val="CC3DDF4BA3AB420682AFD7042B66B779"/>
    <w:rsid w:val="00C4158A"/>
  </w:style>
  <w:style w:type="paragraph" w:customStyle="1" w:styleId="B41DCAC40E964C0FBA157385494F93A3">
    <w:name w:val="B41DCAC40E964C0FBA157385494F93A3"/>
    <w:rsid w:val="00C4158A"/>
  </w:style>
  <w:style w:type="paragraph" w:customStyle="1" w:styleId="50D04B1D780B42338CA82309DBFDB2E8">
    <w:name w:val="50D04B1D780B42338CA82309DBFDB2E8"/>
    <w:rsid w:val="000854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8A94B-CBC9-47B1-AE45-F3FB0F247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320</Words>
  <Characters>1824</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2015-12-17T08:18:00Z</dcterms:created>
  <dcterms:modified xsi:type="dcterms:W3CDTF">2016-02-11T11:01:00Z</dcterms:modified>
</cp:coreProperties>
</file>